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3E932" w14:textId="58E95296" w:rsidR="00E6362C" w:rsidRPr="00E6362C" w:rsidRDefault="006B23AE" w:rsidP="00E6362C">
      <w:pPr>
        <w:spacing w:after="0" w:line="240" w:lineRule="auto"/>
        <w:ind w:left="284" w:hanging="284"/>
        <w:jc w:val="right"/>
        <w:rPr>
          <w:rFonts w:ascii="Arial" w:eastAsia="Calibri" w:hAnsi="Arial" w:cs="Arial"/>
          <w:b/>
          <w:bCs/>
        </w:rPr>
      </w:pPr>
      <w:bookmarkStart w:id="0" w:name="_Toc168634977"/>
      <w:bookmarkStart w:id="1" w:name="_Toc153124535"/>
      <w:bookmarkStart w:id="2" w:name="_Toc161205952"/>
      <w:r>
        <w:rPr>
          <w:rFonts w:ascii="Arial" w:eastAsia="Times New Roman" w:hAnsi="Arial" w:cs="Arial"/>
          <w:b/>
          <w:bCs/>
          <w:noProof/>
          <w:spacing w:val="20"/>
          <w:sz w:val="24"/>
          <w:szCs w:val="20"/>
          <w:lang w:eastAsia="pl-PL"/>
        </w:rPr>
        <w:drawing>
          <wp:inline distT="0" distB="0" distL="0" distR="0" wp14:anchorId="0A123377" wp14:editId="5DA36305">
            <wp:extent cx="6212205" cy="894080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89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077AC">
        <w:rPr>
          <w:rFonts w:ascii="Arial" w:eastAsia="Calibri" w:hAnsi="Arial" w:cs="Arial"/>
          <w:b/>
          <w:bCs/>
        </w:rPr>
        <w:t xml:space="preserve">   </w:t>
      </w:r>
      <w:r w:rsidR="00E6362C" w:rsidRPr="00E6362C">
        <w:rPr>
          <w:rFonts w:ascii="Arial" w:eastAsia="Calibri" w:hAnsi="Arial" w:cs="Arial"/>
          <w:b/>
          <w:bCs/>
        </w:rPr>
        <w:t xml:space="preserve">Załącznik nr </w:t>
      </w:r>
      <w:r w:rsidR="00E6362C">
        <w:rPr>
          <w:rFonts w:ascii="Arial" w:eastAsia="Calibri" w:hAnsi="Arial" w:cs="Arial"/>
          <w:b/>
          <w:bCs/>
        </w:rPr>
        <w:t>2</w:t>
      </w:r>
      <w:r w:rsidR="00E6362C" w:rsidRPr="00E6362C">
        <w:rPr>
          <w:rFonts w:ascii="Arial" w:eastAsia="Calibri" w:hAnsi="Arial" w:cs="Arial"/>
          <w:b/>
          <w:bCs/>
        </w:rPr>
        <w:t xml:space="preserve"> do SWZ </w:t>
      </w:r>
    </w:p>
    <w:p w14:paraId="2EF61522" w14:textId="7F38868B" w:rsidR="00E6362C" w:rsidRPr="00E6362C" w:rsidRDefault="00E6362C" w:rsidP="00E636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</w:p>
    <w:p w14:paraId="63478F54" w14:textId="77777777" w:rsidR="002E1F79" w:rsidRDefault="002E1F79" w:rsidP="00E636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31957765" w14:textId="200B0EE8" w:rsidR="00E6362C" w:rsidRPr="00E6362C" w:rsidRDefault="00E6362C" w:rsidP="00E636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E6362C">
        <w:rPr>
          <w:rFonts w:ascii="Arial" w:eastAsia="Times New Roman" w:hAnsi="Arial" w:cs="Arial"/>
          <w:b/>
          <w:bCs/>
          <w:u w:val="single"/>
          <w:lang w:eastAsia="pl-PL"/>
        </w:rPr>
        <w:t>FORMULARZ OFERTOWY</w:t>
      </w:r>
    </w:p>
    <w:p w14:paraId="4E122074" w14:textId="77777777" w:rsidR="00E6362C" w:rsidRPr="00E6362C" w:rsidRDefault="00E6362C" w:rsidP="00E636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14:paraId="2873D5EA" w14:textId="77777777" w:rsidR="009F2BE3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Nazwa/ firma Wykonawcy </w:t>
      </w:r>
    </w:p>
    <w:p w14:paraId="7EE22854" w14:textId="77777777" w:rsidR="009F2BE3" w:rsidRDefault="009F2BE3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53212CE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..............................................................................</w:t>
      </w:r>
      <w:r w:rsidR="009F2BE3">
        <w:rPr>
          <w:rFonts w:ascii="Arial" w:eastAsia="Times New Roman" w:hAnsi="Arial" w:cs="Arial"/>
          <w:lang w:eastAsia="pl-PL"/>
        </w:rPr>
        <w:t>.</w:t>
      </w:r>
      <w:r w:rsidRPr="00E6362C">
        <w:rPr>
          <w:rFonts w:ascii="Arial" w:eastAsia="Times New Roman" w:hAnsi="Arial" w:cs="Arial"/>
          <w:lang w:eastAsia="pl-PL"/>
        </w:rPr>
        <w:t>....</w:t>
      </w:r>
      <w:r w:rsidR="009F2BE3">
        <w:rPr>
          <w:rFonts w:ascii="Arial" w:eastAsia="Times New Roman" w:hAnsi="Arial" w:cs="Arial"/>
          <w:lang w:eastAsia="pl-PL"/>
        </w:rPr>
        <w:t>.....................................</w:t>
      </w:r>
      <w:r w:rsidRPr="00E6362C">
        <w:rPr>
          <w:rFonts w:ascii="Arial" w:eastAsia="Times New Roman" w:hAnsi="Arial" w:cs="Arial"/>
          <w:lang w:eastAsia="pl-PL"/>
        </w:rPr>
        <w:t>..........</w:t>
      </w:r>
      <w:r w:rsidR="009F2BE3">
        <w:rPr>
          <w:rFonts w:ascii="Arial" w:eastAsia="Times New Roman" w:hAnsi="Arial" w:cs="Arial"/>
          <w:lang w:eastAsia="pl-PL"/>
        </w:rPr>
        <w:t>..............................</w:t>
      </w:r>
    </w:p>
    <w:p w14:paraId="2D083F14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068BEBA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Siedziba i adres Wykonawcy (wraz z kodem) </w:t>
      </w:r>
    </w:p>
    <w:p w14:paraId="3D69C4F4" w14:textId="77777777" w:rsidR="009F2BE3" w:rsidRDefault="009F2BE3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DB5A740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............................................................................</w:t>
      </w:r>
      <w:r w:rsidR="009F2BE3">
        <w:rPr>
          <w:rFonts w:ascii="Arial" w:eastAsia="Times New Roman" w:hAnsi="Arial" w:cs="Arial"/>
          <w:lang w:eastAsia="pl-PL"/>
        </w:rPr>
        <w:t>.</w:t>
      </w:r>
      <w:r w:rsidRPr="00E6362C">
        <w:rPr>
          <w:rFonts w:ascii="Arial" w:eastAsia="Times New Roman" w:hAnsi="Arial" w:cs="Arial"/>
          <w:lang w:eastAsia="pl-PL"/>
        </w:rPr>
        <w:t>.</w:t>
      </w:r>
      <w:r w:rsidR="009F2BE3">
        <w:rPr>
          <w:rFonts w:ascii="Arial" w:eastAsia="Times New Roman" w:hAnsi="Arial" w:cs="Arial"/>
          <w:lang w:eastAsia="pl-PL"/>
        </w:rPr>
        <w:t>...........</w:t>
      </w:r>
      <w:r w:rsidRPr="00E6362C">
        <w:rPr>
          <w:rFonts w:ascii="Arial" w:eastAsia="Times New Roman" w:hAnsi="Arial" w:cs="Arial"/>
          <w:lang w:eastAsia="pl-PL"/>
        </w:rPr>
        <w:t>.......................................................................</w:t>
      </w:r>
    </w:p>
    <w:p w14:paraId="5CDDF739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A622FA8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tel. (kierunkowy) ...</w:t>
      </w:r>
      <w:r w:rsidR="009F2BE3">
        <w:rPr>
          <w:rFonts w:ascii="Arial" w:eastAsia="Times New Roman" w:hAnsi="Arial" w:cs="Arial"/>
          <w:lang w:eastAsia="pl-PL"/>
        </w:rPr>
        <w:t>............</w:t>
      </w:r>
      <w:r w:rsidRPr="00E6362C">
        <w:rPr>
          <w:rFonts w:ascii="Arial" w:eastAsia="Times New Roman" w:hAnsi="Arial" w:cs="Arial"/>
          <w:lang w:eastAsia="pl-PL"/>
        </w:rPr>
        <w:t>.......... tel. ........</w:t>
      </w:r>
      <w:r w:rsidR="009F2BE3">
        <w:rPr>
          <w:rFonts w:ascii="Arial" w:eastAsia="Times New Roman" w:hAnsi="Arial" w:cs="Arial"/>
          <w:lang w:eastAsia="pl-PL"/>
        </w:rPr>
        <w:t>.</w:t>
      </w:r>
      <w:r w:rsidRPr="00E6362C">
        <w:rPr>
          <w:rFonts w:ascii="Arial" w:eastAsia="Times New Roman" w:hAnsi="Arial" w:cs="Arial"/>
          <w:lang w:eastAsia="pl-PL"/>
        </w:rPr>
        <w:t xml:space="preserve">........................................, fax ........................................... </w:t>
      </w:r>
    </w:p>
    <w:p w14:paraId="33CB13BA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0C09C4B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REGON ...............................................</w:t>
      </w:r>
      <w:r w:rsidR="009F2BE3">
        <w:rPr>
          <w:rFonts w:ascii="Arial" w:eastAsia="Times New Roman" w:hAnsi="Arial" w:cs="Arial"/>
          <w:lang w:eastAsia="pl-PL"/>
        </w:rPr>
        <w:t>...</w:t>
      </w:r>
      <w:r w:rsidRPr="00E6362C">
        <w:rPr>
          <w:rFonts w:ascii="Arial" w:eastAsia="Times New Roman" w:hAnsi="Arial" w:cs="Arial"/>
          <w:lang w:eastAsia="pl-PL"/>
        </w:rPr>
        <w:t>..............</w:t>
      </w:r>
      <w:r w:rsidR="009F2BE3">
        <w:rPr>
          <w:rFonts w:ascii="Arial" w:eastAsia="Times New Roman" w:hAnsi="Arial" w:cs="Arial"/>
          <w:lang w:eastAsia="pl-PL"/>
        </w:rPr>
        <w:t>.</w:t>
      </w:r>
      <w:r w:rsidRPr="00E6362C">
        <w:rPr>
          <w:rFonts w:ascii="Arial" w:eastAsia="Times New Roman" w:hAnsi="Arial" w:cs="Arial"/>
          <w:lang w:eastAsia="pl-PL"/>
        </w:rPr>
        <w:t xml:space="preserve">................................................................................ </w:t>
      </w:r>
    </w:p>
    <w:p w14:paraId="483894EE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DB64454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NIP .....................................................................</w:t>
      </w:r>
      <w:r w:rsidR="009F2BE3">
        <w:rPr>
          <w:rFonts w:ascii="Arial" w:eastAsia="Times New Roman" w:hAnsi="Arial" w:cs="Arial"/>
          <w:lang w:val="en-GB" w:eastAsia="pl-PL"/>
        </w:rPr>
        <w:t>...</w:t>
      </w:r>
      <w:r w:rsidRPr="00E6362C">
        <w:rPr>
          <w:rFonts w:ascii="Arial" w:eastAsia="Times New Roman" w:hAnsi="Arial" w:cs="Arial"/>
          <w:lang w:val="en-GB" w:eastAsia="pl-PL"/>
        </w:rPr>
        <w:t>..</w:t>
      </w:r>
      <w:r w:rsidR="009F2BE3">
        <w:rPr>
          <w:rFonts w:ascii="Arial" w:eastAsia="Times New Roman" w:hAnsi="Arial" w:cs="Arial"/>
          <w:lang w:val="en-GB" w:eastAsia="pl-PL"/>
        </w:rPr>
        <w:t>.</w:t>
      </w:r>
      <w:r w:rsidRPr="00E6362C">
        <w:rPr>
          <w:rFonts w:ascii="Arial" w:eastAsia="Times New Roman" w:hAnsi="Arial" w:cs="Arial"/>
          <w:lang w:val="en-GB" w:eastAsia="pl-PL"/>
        </w:rPr>
        <w:t xml:space="preserve">............................................................................. </w:t>
      </w:r>
    </w:p>
    <w:p w14:paraId="14682A80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7B333E1F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KRS ………………………………………………</w:t>
      </w:r>
      <w:r w:rsidR="009F2BE3">
        <w:rPr>
          <w:rFonts w:ascii="Arial" w:eastAsia="Times New Roman" w:hAnsi="Arial" w:cs="Arial"/>
          <w:lang w:val="en-GB" w:eastAsia="pl-PL"/>
        </w:rPr>
        <w:t>…</w:t>
      </w:r>
      <w:r w:rsidRPr="00E6362C">
        <w:rPr>
          <w:rFonts w:ascii="Arial" w:eastAsia="Times New Roman" w:hAnsi="Arial" w:cs="Arial"/>
          <w:lang w:val="en-GB" w:eastAsia="pl-PL"/>
        </w:rPr>
        <w:t>……………………………………………………………</w:t>
      </w:r>
    </w:p>
    <w:p w14:paraId="77E3325B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620FBA14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10627632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Internet: http// ............................................................................................................</w:t>
      </w:r>
      <w:r w:rsidR="009F2BE3">
        <w:rPr>
          <w:rFonts w:ascii="Arial" w:eastAsia="Times New Roman" w:hAnsi="Arial" w:cs="Arial"/>
          <w:lang w:val="en-GB" w:eastAsia="pl-PL"/>
        </w:rPr>
        <w:t>....</w:t>
      </w:r>
      <w:r w:rsidRPr="00E6362C">
        <w:rPr>
          <w:rFonts w:ascii="Arial" w:eastAsia="Times New Roman" w:hAnsi="Arial" w:cs="Arial"/>
          <w:lang w:val="en-GB" w:eastAsia="pl-PL"/>
        </w:rPr>
        <w:t xml:space="preserve">........................ </w:t>
      </w:r>
    </w:p>
    <w:p w14:paraId="2C5D2957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0D07CBE5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e-mail: ...........................................................................................................</w:t>
      </w:r>
      <w:r w:rsidR="009F2BE3">
        <w:rPr>
          <w:rFonts w:ascii="Arial" w:eastAsia="Times New Roman" w:hAnsi="Arial" w:cs="Arial"/>
          <w:lang w:val="en-GB" w:eastAsia="pl-PL"/>
        </w:rPr>
        <w:t>...</w:t>
      </w:r>
      <w:r w:rsidRPr="00E6362C">
        <w:rPr>
          <w:rFonts w:ascii="Arial" w:eastAsia="Times New Roman" w:hAnsi="Arial" w:cs="Arial"/>
          <w:lang w:val="en-GB" w:eastAsia="pl-PL"/>
        </w:rPr>
        <w:t xml:space="preserve">..................................... </w:t>
      </w:r>
    </w:p>
    <w:p w14:paraId="7F25C922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67A21F5A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E6362C">
        <w:rPr>
          <w:rFonts w:ascii="Arial" w:eastAsia="Calibri" w:hAnsi="Arial" w:cs="Arial"/>
          <w:b/>
        </w:rPr>
        <w:t>Dane Wykonawcy w zakresie komunikacji Zamawiającego z Wykonawcą prowadzonej za pośrednictwem Platformy Zakupowej, o której mowa w rozdziale V ust. 3 SWZ:</w:t>
      </w:r>
    </w:p>
    <w:p w14:paraId="51999F3A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Imię i Nazwisko osoby wyznaczonej do komunikacji w postępowaniu: .....................................................................</w:t>
      </w:r>
      <w:r w:rsidR="00CE10EF">
        <w:rPr>
          <w:rFonts w:ascii="Arial" w:eastAsia="Times New Roman" w:hAnsi="Arial" w:cs="Arial"/>
          <w:lang w:eastAsia="pl-PL"/>
        </w:rPr>
        <w:t>...........................................</w:t>
      </w:r>
      <w:r w:rsidR="009F2BE3">
        <w:rPr>
          <w:rFonts w:ascii="Arial" w:eastAsia="Times New Roman" w:hAnsi="Arial" w:cs="Arial"/>
          <w:lang w:eastAsia="pl-PL"/>
        </w:rPr>
        <w:t>...</w:t>
      </w:r>
      <w:r w:rsidR="00CE10EF">
        <w:rPr>
          <w:rFonts w:ascii="Arial" w:eastAsia="Times New Roman" w:hAnsi="Arial" w:cs="Arial"/>
          <w:lang w:eastAsia="pl-PL"/>
        </w:rPr>
        <w:t>.........................................</w:t>
      </w:r>
      <w:r w:rsidRPr="00E6362C">
        <w:rPr>
          <w:rFonts w:ascii="Arial" w:eastAsia="Times New Roman" w:hAnsi="Arial" w:cs="Arial"/>
          <w:lang w:eastAsia="pl-PL"/>
        </w:rPr>
        <w:t xml:space="preserve">... </w:t>
      </w:r>
    </w:p>
    <w:p w14:paraId="0D7E649E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e-mail: ..................................................................................................</w:t>
      </w:r>
      <w:r w:rsidR="009F2BE3">
        <w:rPr>
          <w:rFonts w:ascii="Arial" w:eastAsia="Times New Roman" w:hAnsi="Arial" w:cs="Arial"/>
          <w:lang w:val="en-GB" w:eastAsia="pl-PL"/>
        </w:rPr>
        <w:t>...</w:t>
      </w:r>
      <w:r w:rsidRPr="00E6362C">
        <w:rPr>
          <w:rFonts w:ascii="Arial" w:eastAsia="Times New Roman" w:hAnsi="Arial" w:cs="Arial"/>
          <w:lang w:val="en-GB" w:eastAsia="pl-PL"/>
        </w:rPr>
        <w:t xml:space="preserve">.............................................. </w:t>
      </w:r>
    </w:p>
    <w:p w14:paraId="44E6AE21" w14:textId="77777777" w:rsidR="00E6362C" w:rsidRPr="00E6362C" w:rsidRDefault="00E6362C" w:rsidP="00E6362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E6362C">
        <w:rPr>
          <w:rFonts w:ascii="Arial" w:eastAsia="Calibri" w:hAnsi="Arial" w:cs="Arial"/>
        </w:rPr>
        <w:t>nr tel. do kontaktu: (kierunkowy): (..............)......................</w:t>
      </w:r>
      <w:r w:rsidR="00CE10EF">
        <w:rPr>
          <w:rFonts w:ascii="Arial" w:eastAsia="Calibri" w:hAnsi="Arial" w:cs="Arial"/>
        </w:rPr>
        <w:t>.........</w:t>
      </w:r>
      <w:r w:rsidRPr="00E6362C">
        <w:rPr>
          <w:rFonts w:ascii="Arial" w:eastAsia="Calibri" w:hAnsi="Arial" w:cs="Arial"/>
        </w:rPr>
        <w:t>......</w:t>
      </w:r>
      <w:r w:rsidR="009F2BE3">
        <w:rPr>
          <w:rFonts w:ascii="Arial" w:eastAsia="Calibri" w:hAnsi="Arial" w:cs="Arial"/>
        </w:rPr>
        <w:t>...</w:t>
      </w:r>
      <w:r w:rsidRPr="00E6362C">
        <w:rPr>
          <w:rFonts w:ascii="Arial" w:eastAsia="Calibri" w:hAnsi="Arial" w:cs="Arial"/>
        </w:rPr>
        <w:t>.................................................</w:t>
      </w:r>
    </w:p>
    <w:p w14:paraId="60B312AF" w14:textId="77777777" w:rsidR="00E6362C" w:rsidRPr="00E6362C" w:rsidRDefault="00E6362C" w:rsidP="00E6362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14:paraId="50E0B697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E6362C">
        <w:rPr>
          <w:rFonts w:ascii="Arial" w:eastAsia="Calibri" w:hAnsi="Arial" w:cs="Arial"/>
          <w:b/>
          <w:i/>
        </w:rPr>
        <w:t>(Osoba wskazana przez Wykonawcę w Bazie Konkurencyjności (BK2021) oraz Platformie powinna być tożsama z osobą wskazaną do kontaktu w formularzu ofertowym)</w:t>
      </w:r>
    </w:p>
    <w:p w14:paraId="57C991BA" w14:textId="7C109C5E" w:rsidR="00E6362C" w:rsidRDefault="00E6362C" w:rsidP="00E6362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14:paraId="40173F48" w14:textId="77777777" w:rsidR="009D3C7F" w:rsidRPr="004B518D" w:rsidRDefault="009D3C7F" w:rsidP="009D3C7F">
      <w:pPr>
        <w:spacing w:after="0" w:line="240" w:lineRule="auto"/>
        <w:jc w:val="both"/>
        <w:rPr>
          <w:rFonts w:ascii="Arial" w:hAnsi="Arial" w:cs="Arial"/>
          <w:i/>
        </w:rPr>
      </w:pPr>
      <w:r w:rsidRPr="004B518D">
        <w:rPr>
          <w:rFonts w:ascii="Arial" w:hAnsi="Arial" w:cs="Arial"/>
          <w:i/>
        </w:rPr>
        <w:t>Nr konta bankowego, na które należy dokonać zwrotu wadium: ………………………………….</w:t>
      </w:r>
      <w:r>
        <w:rPr>
          <w:rFonts w:ascii="Arial" w:hAnsi="Arial" w:cs="Arial"/>
          <w:i/>
        </w:rPr>
        <w:t>/</w:t>
      </w:r>
      <w:r w:rsidRPr="0000151A">
        <w:rPr>
          <w:rFonts w:ascii="Arial" w:hAnsi="Arial" w:cs="Arial"/>
          <w:i/>
        </w:rPr>
        <w:t xml:space="preserve"> adres e-mailowy Gwaranta: ……………………………………………</w:t>
      </w:r>
      <w:r>
        <w:rPr>
          <w:rFonts w:ascii="Arial" w:hAnsi="Arial" w:cs="Arial"/>
          <w:i/>
        </w:rPr>
        <w:t>……………</w:t>
      </w:r>
      <w:r w:rsidRPr="0000151A">
        <w:rPr>
          <w:rFonts w:ascii="Arial" w:hAnsi="Arial" w:cs="Arial"/>
          <w:i/>
        </w:rPr>
        <w:t>…….</w:t>
      </w:r>
    </w:p>
    <w:p w14:paraId="244BAD4C" w14:textId="77777777" w:rsidR="009D3C7F" w:rsidRPr="00E6362C" w:rsidRDefault="009D3C7F" w:rsidP="00E6362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14:paraId="0C652439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</w:rPr>
      </w:pPr>
    </w:p>
    <w:p w14:paraId="1F2B58C7" w14:textId="4EABEF09" w:rsidR="00E6362C" w:rsidRPr="002E1F79" w:rsidRDefault="00E6362C" w:rsidP="009310FF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E6362C">
        <w:rPr>
          <w:rFonts w:ascii="Arial" w:eastAsia="Calibri" w:hAnsi="Arial" w:cs="Arial"/>
        </w:rPr>
        <w:t xml:space="preserve">Przystępując do prowadzonego przez PKP S.A. postępowania o </w:t>
      </w:r>
      <w:r w:rsidRPr="00E6362C">
        <w:rPr>
          <w:rFonts w:ascii="Arial" w:eastAsia="Times New Roman" w:hAnsi="Arial" w:cs="Arial"/>
          <w:lang w:eastAsia="he-IL" w:bidi="he-IL"/>
        </w:rPr>
        <w:t xml:space="preserve">udzielenie zamówienia niepublicznego prowadzonego w trybie przetargu nieograniczonego, którego przedmiotem jest </w:t>
      </w:r>
      <w:r w:rsidR="009310FF" w:rsidRPr="009310FF">
        <w:rPr>
          <w:rFonts w:ascii="Arial" w:eastAsia="Calibri" w:hAnsi="Arial" w:cs="Arial"/>
          <w:b/>
        </w:rPr>
        <w:t>„</w:t>
      </w:r>
      <w:r w:rsidR="002E1F79" w:rsidRPr="002E1F79">
        <w:rPr>
          <w:rFonts w:ascii="Arial" w:eastAsia="Calibri" w:hAnsi="Arial" w:cs="Arial"/>
          <w:b/>
        </w:rPr>
        <w:t>Świadczenie usługi Inżyniera Kontraktu sprawującego nadzór inwestorski nad robotami budowlanymi w ramach zadania inwestycyjnego pn.</w:t>
      </w:r>
      <w:r w:rsidR="002E1F79" w:rsidRPr="002E1F79">
        <w:rPr>
          <w:rFonts w:ascii="Arial" w:eastAsia="Calibri" w:hAnsi="Arial" w:cs="Arial"/>
          <w:b/>
          <w:iCs/>
        </w:rPr>
        <w:t xml:space="preserve"> „Przebudowa dworca kolejowego Żyrardów</w:t>
      </w:r>
      <w:r w:rsidR="002E1F79" w:rsidRPr="002E1F79">
        <w:rPr>
          <w:rFonts w:ascii="Arial" w:eastAsia="Calibri" w:hAnsi="Arial" w:cs="Arial"/>
          <w:b/>
          <w:bCs/>
        </w:rPr>
        <w:t>”</w:t>
      </w:r>
      <w:r w:rsidR="002E1F79">
        <w:rPr>
          <w:rFonts w:ascii="Arial" w:eastAsia="Calibri" w:hAnsi="Arial" w:cs="Arial"/>
          <w:b/>
          <w:bCs/>
        </w:rPr>
        <w:t xml:space="preserve"> </w:t>
      </w:r>
      <w:r w:rsidRPr="00E6362C">
        <w:rPr>
          <w:rFonts w:ascii="Arial" w:eastAsia="Calibri" w:hAnsi="Arial" w:cs="Arial"/>
        </w:rPr>
        <w:t>zgodnie z wymogami określonymi w Specyfikacji Warunków Zamówienia, oferujemy cenę w wysokości</w:t>
      </w:r>
      <w:r w:rsidRPr="00E6362C">
        <w:rPr>
          <w:rFonts w:ascii="Arial" w:eastAsia="Calibri" w:hAnsi="Arial" w:cs="Arial"/>
          <w:i/>
        </w:rPr>
        <w:t>:</w:t>
      </w:r>
    </w:p>
    <w:bookmarkStart w:id="3" w:name="_MON_1770619243"/>
    <w:bookmarkEnd w:id="3"/>
    <w:p w14:paraId="6ECA2D27" w14:textId="5FC1B53E" w:rsidR="00E6362C" w:rsidRPr="00224144" w:rsidRDefault="0094457F" w:rsidP="00224144">
      <w:pPr>
        <w:spacing w:after="200" w:line="276" w:lineRule="auto"/>
        <w:rPr>
          <w:rFonts w:ascii="Arial" w:eastAsia="Calibri" w:hAnsi="Arial" w:cs="Times New Roman"/>
          <w:color w:val="000000"/>
        </w:rPr>
      </w:pPr>
      <w:r>
        <w:rPr>
          <w:rFonts w:ascii="Arial" w:hAnsi="Arial"/>
          <w:color w:val="000000" w:themeColor="text1"/>
        </w:rPr>
        <w:object w:dxaOrig="8071" w:dyaOrig="1412" w14:anchorId="785BE4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3.3pt;height:80.05pt" o:ole="">
            <v:imagedata r:id="rId9" o:title=""/>
          </v:shape>
          <o:OLEObject Type="Embed" ProgID="Excel.Sheet.12" ShapeID="_x0000_i1025" DrawAspect="Content" ObjectID="_1829799836" r:id="rId10"/>
        </w:object>
      </w:r>
    </w:p>
    <w:p w14:paraId="5D33205C" w14:textId="77777777" w:rsidR="00E6362C" w:rsidRPr="00E6362C" w:rsidRDefault="00E6362C" w:rsidP="00C9769B">
      <w:pPr>
        <w:spacing w:after="200" w:line="276" w:lineRule="auto"/>
        <w:rPr>
          <w:rFonts w:ascii="Arial" w:eastAsia="Calibri" w:hAnsi="Arial" w:cs="Times New Roman"/>
          <w:color w:val="000000"/>
        </w:rPr>
      </w:pPr>
      <w:r w:rsidRPr="00E6362C">
        <w:rPr>
          <w:rFonts w:ascii="Arial" w:eastAsia="Calibri" w:hAnsi="Arial" w:cs="Arial"/>
          <w:snapToGrid w:val="0"/>
          <w:color w:val="FF0000"/>
        </w:rPr>
        <w:t xml:space="preserve">Uwaga: </w:t>
      </w:r>
      <w:r w:rsidRPr="00E6362C">
        <w:rPr>
          <w:rFonts w:ascii="Arial" w:eastAsia="Calibri" w:hAnsi="Arial" w:cs="Arial"/>
          <w:b/>
          <w:snapToGrid w:val="0"/>
          <w:color w:val="FF0000"/>
        </w:rPr>
        <w:t>należy podać jedynie kwotę netto</w:t>
      </w:r>
      <w:r w:rsidRPr="00E6362C">
        <w:rPr>
          <w:rFonts w:ascii="Arial" w:eastAsia="Calibri" w:hAnsi="Arial" w:cs="Arial"/>
          <w:snapToGrid w:val="0"/>
          <w:color w:val="FF0000"/>
        </w:rPr>
        <w:t xml:space="preserve"> (komórka oznaczona</w:t>
      </w:r>
      <w:r w:rsidRPr="00E6362C">
        <w:rPr>
          <w:rFonts w:ascii="Arial" w:eastAsia="Calibri" w:hAnsi="Arial" w:cs="Arial"/>
          <w:b/>
          <w:snapToGrid w:val="0"/>
          <w:color w:val="FF0000"/>
        </w:rPr>
        <w:t xml:space="preserve"> </w:t>
      </w:r>
      <w:r w:rsidRPr="00E6362C">
        <w:rPr>
          <w:rFonts w:ascii="Arial" w:eastAsia="Calibri" w:hAnsi="Arial" w:cs="Arial"/>
          <w:snapToGrid w:val="0"/>
          <w:color w:val="FF0000"/>
        </w:rPr>
        <w:t>kolorem</w:t>
      </w:r>
      <w:r w:rsidRPr="00E6362C">
        <w:rPr>
          <w:rFonts w:ascii="Arial" w:eastAsia="Calibri" w:hAnsi="Arial" w:cs="Arial"/>
          <w:b/>
          <w:snapToGrid w:val="0"/>
          <w:color w:val="FF0000"/>
        </w:rPr>
        <w:t xml:space="preserve"> szarym</w:t>
      </w:r>
      <w:r w:rsidRPr="00E6362C">
        <w:rPr>
          <w:rFonts w:ascii="Arial" w:eastAsia="Calibri" w:hAnsi="Arial" w:cs="Arial"/>
          <w:snapToGrid w:val="0"/>
          <w:color w:val="FF0000"/>
        </w:rPr>
        <w:t>), pozostałe wartości zostaną obliczone automatycznie.</w:t>
      </w:r>
    </w:p>
    <w:p w14:paraId="0D6D588B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E6362C">
        <w:rPr>
          <w:rFonts w:ascii="Arial" w:eastAsia="Calibri" w:hAnsi="Arial" w:cs="Arial"/>
          <w:i/>
          <w:sz w:val="18"/>
          <w:szCs w:val="18"/>
        </w:rPr>
        <w:t>Kwoty należy podać w złotych polskich, do dwóch miejsc po przecinku, zaokrąglając zgodnie z zasadami rachunkowymi.</w:t>
      </w:r>
    </w:p>
    <w:p w14:paraId="36EA8E49" w14:textId="77777777" w:rsidR="00E6362C" w:rsidRPr="00E6362C" w:rsidRDefault="00E6362C" w:rsidP="00E6362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614C6D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2BDDD7F" w14:textId="2F8DFDAF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W powyższych cenach zawarto wszystkie koszty związane z realizacją zamówienia, wynikające wprost ze specyfiki przedmiotu zamówienia, jak również nie ujęte w </w:t>
      </w:r>
      <w:r w:rsidR="00B2081E">
        <w:rPr>
          <w:rFonts w:ascii="Arial" w:eastAsia="Times New Roman" w:hAnsi="Arial" w:cs="Arial"/>
          <w:lang w:eastAsia="pl-PL"/>
        </w:rPr>
        <w:t>opisie przedmiotu zamówienia,</w:t>
      </w:r>
      <w:r w:rsidR="00077551">
        <w:rPr>
          <w:rFonts w:ascii="Arial" w:eastAsia="Times New Roman" w:hAnsi="Arial" w:cs="Arial"/>
          <w:lang w:eastAsia="pl-PL"/>
        </w:rPr>
        <w:br/>
      </w:r>
      <w:r w:rsidR="00B2081E">
        <w:rPr>
          <w:rFonts w:ascii="Arial" w:eastAsia="Times New Roman" w:hAnsi="Arial" w:cs="Arial"/>
          <w:lang w:eastAsia="pl-PL"/>
        </w:rPr>
        <w:t xml:space="preserve">a niezbędne do </w:t>
      </w:r>
      <w:r w:rsidRPr="00E6362C">
        <w:rPr>
          <w:rFonts w:ascii="Arial" w:eastAsia="Times New Roman" w:hAnsi="Arial" w:cs="Arial"/>
          <w:lang w:eastAsia="pl-PL"/>
        </w:rPr>
        <w:t>prawidłowego wykonania zamówienia.</w:t>
      </w:r>
    </w:p>
    <w:p w14:paraId="38E71A31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14E4A777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E6362C">
        <w:rPr>
          <w:rFonts w:ascii="Arial" w:eastAsia="Times New Roman" w:hAnsi="Arial" w:cs="Arial"/>
          <w:b/>
          <w:u w:val="single"/>
          <w:lang w:eastAsia="pl-PL"/>
        </w:rPr>
        <w:t xml:space="preserve">Oświadczam, że: </w:t>
      </w:r>
    </w:p>
    <w:p w14:paraId="22F935A8" w14:textId="77777777" w:rsidR="00E6362C" w:rsidRPr="00E6362C" w:rsidRDefault="00E6362C" w:rsidP="00AF5F0D">
      <w:pPr>
        <w:numPr>
          <w:ilvl w:val="3"/>
          <w:numId w:val="3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Zapoznałem się z zapisami SWZ i nie wnoszę do nich zastrzeżeń.</w:t>
      </w:r>
    </w:p>
    <w:p w14:paraId="4D8C3510" w14:textId="7549DF7D" w:rsidR="00E6362C" w:rsidRPr="00E6362C" w:rsidRDefault="00E6362C" w:rsidP="00AF5F0D">
      <w:pPr>
        <w:numPr>
          <w:ilvl w:val="3"/>
          <w:numId w:val="3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Akceptuję przekazany przez Zamawiającego opis p</w:t>
      </w:r>
      <w:r w:rsidR="00B2081E">
        <w:rPr>
          <w:rFonts w:ascii="Arial" w:eastAsia="Times New Roman" w:hAnsi="Arial" w:cs="Arial"/>
          <w:lang w:eastAsia="pl-PL"/>
        </w:rPr>
        <w:t xml:space="preserve">rzedmiotu zamówienia, zawarty w </w:t>
      </w:r>
      <w:r w:rsidRPr="00E6362C">
        <w:rPr>
          <w:rFonts w:ascii="Arial" w:eastAsia="Times New Roman" w:hAnsi="Arial" w:cs="Arial"/>
          <w:lang w:eastAsia="pl-PL"/>
        </w:rPr>
        <w:t>rozdziale</w:t>
      </w:r>
      <w:r w:rsidR="00D51901">
        <w:rPr>
          <w:rFonts w:ascii="Arial" w:eastAsia="Times New Roman" w:hAnsi="Arial" w:cs="Arial"/>
          <w:lang w:eastAsia="pl-PL"/>
        </w:rPr>
        <w:br/>
      </w:r>
      <w:r w:rsidRPr="00E6362C">
        <w:rPr>
          <w:rFonts w:ascii="Arial" w:eastAsia="Times New Roman" w:hAnsi="Arial" w:cs="Arial"/>
          <w:lang w:eastAsia="pl-PL"/>
        </w:rPr>
        <w:t>III SWZ.</w:t>
      </w:r>
    </w:p>
    <w:p w14:paraId="16DC8826" w14:textId="50763B26" w:rsidR="00E6362C" w:rsidRPr="00E6362C" w:rsidRDefault="00E6362C" w:rsidP="00AF5F0D">
      <w:pPr>
        <w:numPr>
          <w:ilvl w:val="3"/>
          <w:numId w:val="3"/>
        </w:numPr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Akceptuję wzór </w:t>
      </w:r>
      <w:r w:rsidR="00C836B0">
        <w:rPr>
          <w:rFonts w:ascii="Arial" w:eastAsia="Times New Roman" w:hAnsi="Arial" w:cs="Arial"/>
          <w:lang w:eastAsia="pl-PL"/>
        </w:rPr>
        <w:t>U</w:t>
      </w:r>
      <w:r w:rsidRPr="00AC5B77">
        <w:rPr>
          <w:rFonts w:ascii="Arial" w:eastAsia="Times New Roman" w:hAnsi="Arial" w:cs="Arial"/>
          <w:lang w:eastAsia="pl-PL"/>
        </w:rPr>
        <w:t>mowy (Załącznik nr 10 do SWZ). Jednocześnie</w:t>
      </w:r>
      <w:r w:rsidRPr="00E6362C">
        <w:rPr>
          <w:rFonts w:ascii="Arial" w:eastAsia="Times New Roman" w:hAnsi="Arial" w:cs="Arial"/>
          <w:lang w:eastAsia="pl-PL"/>
        </w:rPr>
        <w:t xml:space="preserve"> zobowiązuję się w przypadku wyboru oferty jako najkorzystniejszej podpisać umowę bez zastrzeżeń, w terminie i miejscu wyznaczonym przez Zamawiającego.</w:t>
      </w:r>
    </w:p>
    <w:p w14:paraId="255FCB69" w14:textId="77777777" w:rsidR="00E6362C" w:rsidRPr="00E6362C" w:rsidRDefault="00E6362C" w:rsidP="00AF5F0D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Uzyskałem konieczne informacje i wyjaśnienia do przygotowania oferty. </w:t>
      </w:r>
    </w:p>
    <w:p w14:paraId="670B380F" w14:textId="77777777" w:rsidR="00E6362C" w:rsidRPr="00E6362C" w:rsidRDefault="00E6362C" w:rsidP="00AF5F0D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Jestem związany ofertą w terminie wskazanym w SWZ.</w:t>
      </w:r>
    </w:p>
    <w:p w14:paraId="2950A8F0" w14:textId="193F92AD" w:rsidR="00E6362C" w:rsidRPr="0090749B" w:rsidRDefault="00E6362C" w:rsidP="0090749B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Zapoznałem się z treścią Klauzuli informacyjnej zawartej w rozdziale XXI SWZ.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przypadku, gdy Wykonawca przekazuje dane osobowe osób fizycznych innych niż bezpośrednio jego dotyczących lub gdy nie zachodzi wyłączenie stosowania obowiązku informacyjnego, stoso</w:t>
      </w:r>
      <w:r w:rsidR="00B2081E">
        <w:rPr>
          <w:rFonts w:ascii="Arial" w:eastAsia="Times New Roman" w:hAnsi="Arial" w:cs="Arial"/>
          <w:lang w:eastAsia="pl-PL"/>
        </w:rPr>
        <w:t>wnie do art. 13 ust. 4 lub art. 1</w:t>
      </w:r>
      <w:r w:rsidRPr="00E6362C">
        <w:rPr>
          <w:rFonts w:ascii="Arial" w:eastAsia="Times New Roman" w:hAnsi="Arial" w:cs="Arial"/>
          <w:lang w:eastAsia="pl-PL"/>
        </w:rPr>
        <w:t>4 ust. 5 RODO).</w:t>
      </w:r>
    </w:p>
    <w:p w14:paraId="166DD642" w14:textId="4D728727" w:rsidR="00E6362C" w:rsidRPr="00E6362C" w:rsidRDefault="00E6362C" w:rsidP="00AF5F0D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Niniejsza oferta jest</w:t>
      </w:r>
      <w:r w:rsidR="00B2081E">
        <w:rPr>
          <w:rFonts w:ascii="Arial" w:eastAsia="Times New Roman" w:hAnsi="Arial" w:cs="Arial"/>
          <w:lang w:eastAsia="pl-PL"/>
        </w:rPr>
        <w:t xml:space="preserve"> jawna i </w:t>
      </w:r>
      <w:r w:rsidRPr="00E6362C">
        <w:rPr>
          <w:rFonts w:ascii="Arial" w:eastAsia="Times New Roman" w:hAnsi="Arial" w:cs="Arial"/>
          <w:lang w:eastAsia="pl-PL"/>
        </w:rPr>
        <w:t>nie zawiera informacji stanowiący</w:t>
      </w:r>
      <w:r w:rsidR="00B2081E">
        <w:rPr>
          <w:rFonts w:ascii="Arial" w:eastAsia="Times New Roman" w:hAnsi="Arial" w:cs="Arial"/>
          <w:lang w:eastAsia="pl-PL"/>
        </w:rPr>
        <w:t xml:space="preserve">ch tajemnicę przedsiębiorstwa </w:t>
      </w:r>
      <w:r w:rsidR="00B2081E">
        <w:rPr>
          <w:rFonts w:ascii="Arial" w:eastAsia="Times New Roman" w:hAnsi="Arial" w:cs="Arial"/>
          <w:lang w:eastAsia="pl-PL"/>
        </w:rPr>
        <w:br/>
        <w:t xml:space="preserve">w </w:t>
      </w:r>
      <w:r w:rsidRPr="00E6362C">
        <w:rPr>
          <w:rFonts w:ascii="Arial" w:eastAsia="Times New Roman" w:hAnsi="Arial" w:cs="Arial"/>
          <w:lang w:eastAsia="pl-PL"/>
        </w:rPr>
        <w:t>rozumieniu przepisów o zwalczaniu nieuczciwej konkurencji, za wyjątkiem informacji zawartych w plikach_______. (</w:t>
      </w:r>
      <w:r w:rsidRPr="00E6362C">
        <w:rPr>
          <w:rFonts w:ascii="Arial" w:eastAsia="Times New Roman" w:hAnsi="Arial" w:cs="Arial"/>
          <w:i/>
          <w:lang w:eastAsia="pl-PL"/>
        </w:rPr>
        <w:t>jeżeli Wykonawca zastrzega tajemnicę przedsiębiorstwa zobowiązany jest do wykazania, iż zastrzeżone informacje stanowią tajemnicę przedsiębiorstwa w rozumieniu art. 11 ust. 2 usta</w:t>
      </w:r>
      <w:r w:rsidR="00B2081E">
        <w:rPr>
          <w:rFonts w:ascii="Arial" w:eastAsia="Times New Roman" w:hAnsi="Arial" w:cs="Arial"/>
          <w:i/>
          <w:lang w:eastAsia="pl-PL"/>
        </w:rPr>
        <w:t xml:space="preserve">wy z dnia 16 kwietnia 1993 r. o </w:t>
      </w:r>
      <w:r w:rsidRPr="00E6362C">
        <w:rPr>
          <w:rFonts w:ascii="Arial" w:eastAsia="Times New Roman" w:hAnsi="Arial" w:cs="Arial"/>
          <w:i/>
          <w:lang w:eastAsia="pl-PL"/>
        </w:rPr>
        <w:t>zwalczaniu nieuczciwej konkurencji</w:t>
      </w:r>
      <w:r w:rsidRPr="00E6362C">
        <w:rPr>
          <w:rFonts w:ascii="Arial" w:eastAsia="Times New Roman" w:hAnsi="Arial" w:cs="Arial"/>
          <w:lang w:eastAsia="pl-PL"/>
        </w:rPr>
        <w:t>).</w:t>
      </w:r>
    </w:p>
    <w:p w14:paraId="0EC15801" w14:textId="2C05CEE9" w:rsidR="00E6362C" w:rsidRPr="00E6362C" w:rsidRDefault="00E6362C" w:rsidP="00AF5F0D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Calibri" w:eastAsia="Calibri" w:hAnsi="Calibri" w:cs="Arial"/>
        </w:rPr>
      </w:pPr>
      <w:r w:rsidRPr="00E6362C">
        <w:rPr>
          <w:rFonts w:ascii="Arial" w:eastAsia="Calibri" w:hAnsi="Arial" w:cs="Arial"/>
        </w:rPr>
        <w:t xml:space="preserve">Przedmiot zamówienia zamierzam zrealizować </w:t>
      </w:r>
      <w:r w:rsidRPr="00E6362C">
        <w:rPr>
          <w:rFonts w:ascii="Arial" w:eastAsia="Calibri" w:hAnsi="Arial" w:cs="Arial"/>
          <w:b/>
        </w:rPr>
        <w:t>bez udziału / z udziałem podwykonawców</w:t>
      </w:r>
      <w:r w:rsidRPr="00E6362C">
        <w:rPr>
          <w:rFonts w:ascii="Arial" w:eastAsia="Calibri" w:hAnsi="Arial" w:cs="Arial"/>
        </w:rPr>
        <w:t xml:space="preserve">* </w:t>
      </w:r>
      <w:r w:rsidR="00E81FD4">
        <w:rPr>
          <w:rFonts w:ascii="Arial" w:eastAsia="Calibri" w:hAnsi="Arial" w:cs="Arial"/>
        </w:rPr>
        <w:br/>
      </w:r>
      <w:r w:rsidRPr="00E6362C">
        <w:rPr>
          <w:rFonts w:ascii="Arial" w:eastAsia="Calibri" w:hAnsi="Arial" w:cs="Arial"/>
        </w:rPr>
        <w:t xml:space="preserve">(jeśli Wykonawca będzie realizował przedmiot zamówienia z udziałem podwykonawców zobowiązany jest do załączenia wypełnionego Załącznika nr </w:t>
      </w:r>
      <w:r>
        <w:rPr>
          <w:rFonts w:ascii="Arial" w:eastAsia="Calibri" w:hAnsi="Arial" w:cs="Arial"/>
        </w:rPr>
        <w:t xml:space="preserve">7 </w:t>
      </w:r>
      <w:r w:rsidRPr="00E6362C">
        <w:rPr>
          <w:rFonts w:ascii="Arial" w:eastAsia="Calibri" w:hAnsi="Arial" w:cs="Arial"/>
        </w:rPr>
        <w:t>do SWZ).</w:t>
      </w:r>
    </w:p>
    <w:p w14:paraId="2A59D06B" w14:textId="5B93F9CA" w:rsidR="00E6362C" w:rsidRPr="00E6362C" w:rsidRDefault="00845F5F" w:rsidP="00AF5F0D">
      <w:pPr>
        <w:numPr>
          <w:ilvl w:val="3"/>
          <w:numId w:val="3"/>
        </w:numPr>
        <w:tabs>
          <w:tab w:val="num" w:pos="567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Jestem / nie jestem</w:t>
      </w:r>
      <w:r w:rsidR="00E6362C" w:rsidRPr="00E6362C">
        <w:rPr>
          <w:rFonts w:ascii="Arial" w:eastAsia="Times New Roman" w:hAnsi="Arial" w:cs="Arial"/>
          <w:b/>
          <w:lang w:eastAsia="pl-PL"/>
        </w:rPr>
        <w:t>*</w:t>
      </w:r>
      <w:r w:rsidR="00E6362C" w:rsidRPr="00E6362C">
        <w:rPr>
          <w:rFonts w:ascii="Arial" w:eastAsia="Times New Roman" w:hAnsi="Arial" w:cs="Arial"/>
          <w:lang w:eastAsia="pl-PL"/>
        </w:rPr>
        <w:t xml:space="preserve"> czynnym podatnikiem podatku od towarów i usług (VAT).</w:t>
      </w:r>
    </w:p>
    <w:p w14:paraId="529D593C" w14:textId="77777777" w:rsidR="00E6362C" w:rsidRPr="00E6362C" w:rsidRDefault="00E6362C" w:rsidP="00AF5F0D">
      <w:pPr>
        <w:numPr>
          <w:ilvl w:val="3"/>
          <w:numId w:val="3"/>
        </w:numPr>
        <w:tabs>
          <w:tab w:val="num" w:pos="567"/>
        </w:tabs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  <w:r w:rsidRPr="00E6362C">
        <w:rPr>
          <w:rFonts w:ascii="Arial" w:eastAsia="Calibri" w:hAnsi="Arial" w:cs="Arial"/>
          <w:b/>
        </w:rPr>
        <w:t xml:space="preserve">Posiadam status:* </w:t>
      </w:r>
    </w:p>
    <w:p w14:paraId="79752DC2" w14:textId="77777777" w:rsidR="00E6362C" w:rsidRPr="00E6362C" w:rsidRDefault="00347BB2" w:rsidP="00AF5F0D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lang w:val="x-none"/>
        </w:rPr>
      </w:pPr>
      <w:r>
        <w:rPr>
          <w:rFonts w:ascii="Arial" w:eastAsia="Calibri" w:hAnsi="Arial" w:cs="Arial"/>
        </w:rPr>
        <w:t>m</w:t>
      </w:r>
      <w:proofErr w:type="spellStart"/>
      <w:r w:rsidR="00E6362C" w:rsidRPr="00E6362C">
        <w:rPr>
          <w:rFonts w:ascii="Arial" w:eastAsia="Calibri" w:hAnsi="Arial" w:cs="Arial"/>
          <w:lang w:val="x-none"/>
        </w:rPr>
        <w:t>ikroprzedsiębiorcy</w:t>
      </w:r>
      <w:proofErr w:type="spellEnd"/>
      <w:r w:rsidR="00E6362C" w:rsidRPr="00E6362C">
        <w:rPr>
          <w:rFonts w:ascii="Arial" w:eastAsia="Calibri" w:hAnsi="Arial" w:cs="Arial"/>
        </w:rPr>
        <w:t>;</w:t>
      </w:r>
    </w:p>
    <w:p w14:paraId="1F6958F3" w14:textId="77777777" w:rsidR="00E6362C" w:rsidRPr="00E6362C" w:rsidRDefault="00E6362C" w:rsidP="00AF5F0D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lang w:val="x-none"/>
        </w:rPr>
      </w:pPr>
      <w:r w:rsidRPr="00E6362C">
        <w:rPr>
          <w:rFonts w:ascii="Arial" w:eastAsia="Calibri" w:hAnsi="Arial" w:cs="Arial"/>
          <w:lang w:val="x-none"/>
        </w:rPr>
        <w:t>małego przedsiębiorcy</w:t>
      </w:r>
      <w:r w:rsidRPr="00E6362C">
        <w:rPr>
          <w:rFonts w:ascii="Arial" w:eastAsia="Calibri" w:hAnsi="Arial" w:cs="Arial"/>
        </w:rPr>
        <w:t>;</w:t>
      </w:r>
    </w:p>
    <w:p w14:paraId="2786244A" w14:textId="77777777" w:rsidR="00E6362C" w:rsidRPr="00E6362C" w:rsidRDefault="00E6362C" w:rsidP="00AF5F0D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lang w:val="x-none"/>
        </w:rPr>
      </w:pPr>
      <w:r w:rsidRPr="00E6362C">
        <w:rPr>
          <w:rFonts w:ascii="Arial" w:eastAsia="Calibri" w:hAnsi="Arial" w:cs="Arial"/>
          <w:lang w:val="x-none"/>
        </w:rPr>
        <w:t>średniego przedsiębiorcy</w:t>
      </w:r>
    </w:p>
    <w:p w14:paraId="602B05B2" w14:textId="6624F411" w:rsidR="00E6362C" w:rsidRPr="00E6362C" w:rsidRDefault="00E6362C" w:rsidP="00E6362C">
      <w:pPr>
        <w:spacing w:after="0" w:line="240" w:lineRule="auto"/>
        <w:ind w:left="709"/>
        <w:jc w:val="both"/>
        <w:rPr>
          <w:rFonts w:ascii="Arial" w:eastAsia="Calibri" w:hAnsi="Arial" w:cs="Arial"/>
          <w:lang w:val="x-none"/>
        </w:rPr>
      </w:pPr>
      <w:r w:rsidRPr="00E6362C">
        <w:rPr>
          <w:rFonts w:ascii="Arial" w:eastAsia="Calibri" w:hAnsi="Arial" w:cs="Arial"/>
          <w:lang w:val="x-none"/>
        </w:rPr>
        <w:t xml:space="preserve">w rozumieniu art. 4 pkt 5 ustawy z dnia 8 marca 2013 r. o przeciwdziałaniu nadmiernym opóźnieniom w transakcjach handlowych (Dz. U. z </w:t>
      </w:r>
      <w:r w:rsidRPr="00E6362C">
        <w:rPr>
          <w:rFonts w:ascii="Arial" w:eastAsia="Calibri" w:hAnsi="Arial" w:cs="Arial"/>
        </w:rPr>
        <w:t>2023</w:t>
      </w:r>
      <w:r w:rsidRPr="00E6362C">
        <w:rPr>
          <w:rFonts w:ascii="Arial" w:eastAsia="Calibri" w:hAnsi="Arial" w:cs="Arial"/>
          <w:lang w:val="x-none"/>
        </w:rPr>
        <w:t xml:space="preserve"> r. poz. </w:t>
      </w:r>
      <w:r w:rsidR="00D84F59">
        <w:rPr>
          <w:rFonts w:ascii="Arial" w:eastAsia="Calibri" w:hAnsi="Arial" w:cs="Arial"/>
        </w:rPr>
        <w:t>1790</w:t>
      </w:r>
      <w:r w:rsidR="00732D01">
        <w:rPr>
          <w:rFonts w:ascii="Arial" w:eastAsia="Calibri" w:hAnsi="Arial" w:cs="Arial"/>
        </w:rPr>
        <w:t xml:space="preserve"> z </w:t>
      </w:r>
      <w:proofErr w:type="spellStart"/>
      <w:r w:rsidR="00732D01">
        <w:rPr>
          <w:rFonts w:ascii="Arial" w:eastAsia="Calibri" w:hAnsi="Arial" w:cs="Arial"/>
        </w:rPr>
        <w:t>późn</w:t>
      </w:r>
      <w:proofErr w:type="spellEnd"/>
      <w:r w:rsidR="00732D01">
        <w:rPr>
          <w:rFonts w:ascii="Arial" w:eastAsia="Calibri" w:hAnsi="Arial" w:cs="Arial"/>
        </w:rPr>
        <w:t>. zm.</w:t>
      </w:r>
      <w:r w:rsidRPr="00E6362C">
        <w:rPr>
          <w:rFonts w:ascii="Arial" w:eastAsia="Calibri" w:hAnsi="Arial" w:cs="Arial"/>
          <w:lang w:val="x-none"/>
        </w:rPr>
        <w:t>)</w:t>
      </w:r>
      <w:r w:rsidRPr="00E6362C">
        <w:rPr>
          <w:rFonts w:ascii="Arial" w:eastAsia="Calibri" w:hAnsi="Arial" w:cs="Arial"/>
        </w:rPr>
        <w:t>;</w:t>
      </w:r>
    </w:p>
    <w:p w14:paraId="6D865D32" w14:textId="77777777" w:rsidR="00E6362C" w:rsidRPr="00E6362C" w:rsidRDefault="00E6362C" w:rsidP="00AF5F0D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Calibri" w:hAnsi="Arial" w:cs="Arial"/>
          <w:lang w:val="x-none"/>
        </w:rPr>
      </w:pPr>
      <w:r w:rsidRPr="00E6362C">
        <w:rPr>
          <w:rFonts w:ascii="Arial" w:eastAsia="Calibri" w:hAnsi="Arial" w:cs="Arial"/>
          <w:lang w:val="x-none"/>
        </w:rPr>
        <w:t>dużego przedsiębiorcy</w:t>
      </w:r>
      <w:r w:rsidRPr="00E6362C">
        <w:rPr>
          <w:rFonts w:ascii="Arial" w:eastAsia="Calibri" w:hAnsi="Arial" w:cs="Arial"/>
        </w:rPr>
        <w:t>,</w:t>
      </w:r>
      <w:r w:rsidRPr="00E6362C">
        <w:rPr>
          <w:rFonts w:ascii="Arial" w:eastAsia="Calibri" w:hAnsi="Arial" w:cs="Arial"/>
          <w:lang w:val="x-none"/>
        </w:rPr>
        <w:t xml:space="preserve"> </w:t>
      </w:r>
    </w:p>
    <w:p w14:paraId="56B237B5" w14:textId="72ED84E4" w:rsidR="00E6362C" w:rsidRPr="00E6362C" w:rsidRDefault="00E6362C" w:rsidP="00E6362C">
      <w:pPr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E6362C">
        <w:rPr>
          <w:rFonts w:ascii="Arial" w:eastAsia="Calibri" w:hAnsi="Arial" w:cs="Arial"/>
          <w:lang w:val="x-none"/>
        </w:rPr>
        <w:t xml:space="preserve">w rozumieniu art. 4 pkt 6 ustawy z dnia 8 marca 2013 r. o przeciwdziałaniu nadmiernym opóźnieniom w transakcjach handlowych (Dz. U. z </w:t>
      </w:r>
      <w:r w:rsidRPr="00E6362C">
        <w:rPr>
          <w:rFonts w:ascii="Arial" w:eastAsia="Calibri" w:hAnsi="Arial" w:cs="Arial"/>
        </w:rPr>
        <w:t>2023</w:t>
      </w:r>
      <w:r w:rsidRPr="00E6362C">
        <w:rPr>
          <w:rFonts w:ascii="Arial" w:eastAsia="Calibri" w:hAnsi="Arial" w:cs="Arial"/>
          <w:lang w:val="x-none"/>
        </w:rPr>
        <w:t xml:space="preserve"> r. poz. </w:t>
      </w:r>
      <w:r w:rsidR="00D84F59">
        <w:rPr>
          <w:rFonts w:ascii="Arial" w:eastAsia="Calibri" w:hAnsi="Arial" w:cs="Arial"/>
        </w:rPr>
        <w:t>1790</w:t>
      </w:r>
      <w:r w:rsidR="00732D01">
        <w:rPr>
          <w:rFonts w:ascii="Arial" w:eastAsia="Calibri" w:hAnsi="Arial" w:cs="Arial"/>
        </w:rPr>
        <w:t xml:space="preserve"> z </w:t>
      </w:r>
      <w:proofErr w:type="spellStart"/>
      <w:r w:rsidR="00732D01">
        <w:rPr>
          <w:rFonts w:ascii="Arial" w:eastAsia="Calibri" w:hAnsi="Arial" w:cs="Arial"/>
        </w:rPr>
        <w:t>późn</w:t>
      </w:r>
      <w:proofErr w:type="spellEnd"/>
      <w:r w:rsidR="00732D01">
        <w:rPr>
          <w:rFonts w:ascii="Arial" w:eastAsia="Calibri" w:hAnsi="Arial" w:cs="Arial"/>
        </w:rPr>
        <w:t>. zm.</w:t>
      </w:r>
      <w:r w:rsidRPr="00E6362C">
        <w:rPr>
          <w:rFonts w:ascii="Arial" w:eastAsia="Calibri" w:hAnsi="Arial" w:cs="Arial"/>
          <w:lang w:val="x-none"/>
        </w:rPr>
        <w:t>)</w:t>
      </w:r>
      <w:r w:rsidRPr="00E6362C">
        <w:rPr>
          <w:rFonts w:ascii="Arial" w:eastAsia="Calibri" w:hAnsi="Arial" w:cs="Arial"/>
        </w:rPr>
        <w:t>;</w:t>
      </w:r>
    </w:p>
    <w:p w14:paraId="0E0FEE01" w14:textId="77777777" w:rsidR="00E6362C" w:rsidRPr="00E6362C" w:rsidRDefault="00E6362C" w:rsidP="00AF5F0D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Calibri" w:hAnsi="Arial" w:cs="Arial"/>
        </w:rPr>
        <w:lastRenderedPageBreak/>
        <w:t>nie prowadzę działalności gospodarczej.</w:t>
      </w:r>
    </w:p>
    <w:p w14:paraId="142A4846" w14:textId="77777777" w:rsidR="00E6362C" w:rsidRPr="00E6362C" w:rsidRDefault="00E6362C" w:rsidP="00E6362C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352369D7" w14:textId="77777777" w:rsidR="00E6362C" w:rsidRPr="00E6362C" w:rsidRDefault="00E6362C" w:rsidP="00E6362C">
      <w:pPr>
        <w:tabs>
          <w:tab w:val="num" w:pos="567"/>
          <w:tab w:val="num" w:pos="720"/>
        </w:tabs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E6362C">
        <w:rPr>
          <w:rFonts w:ascii="Arial" w:eastAsia="Calibri" w:hAnsi="Arial" w:cs="Arial"/>
          <w:b/>
          <w:i/>
        </w:rPr>
        <w:t>* niepotrzebne skreślić</w:t>
      </w:r>
    </w:p>
    <w:p w14:paraId="2AA030BA" w14:textId="77777777" w:rsidR="00E6362C" w:rsidRPr="00E6362C" w:rsidRDefault="00E6362C" w:rsidP="007E096D">
      <w:pPr>
        <w:tabs>
          <w:tab w:val="left" w:pos="3660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5E7A1E52" w14:textId="77777777" w:rsidR="00E6362C" w:rsidRPr="00E6362C" w:rsidRDefault="00E6362C" w:rsidP="007E096D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E6362C">
        <w:rPr>
          <w:rFonts w:ascii="Arial" w:eastAsia="Times New Roman" w:hAnsi="Arial" w:cs="Arial"/>
          <w:b/>
          <w:u w:val="single"/>
          <w:lang w:eastAsia="pl-PL"/>
        </w:rPr>
        <w:t xml:space="preserve">Zobowiązuję się do: </w:t>
      </w:r>
    </w:p>
    <w:p w14:paraId="0DEA05F6" w14:textId="08D5652D" w:rsidR="00E6362C" w:rsidRPr="00E6362C" w:rsidRDefault="00E6362C" w:rsidP="007E096D">
      <w:pPr>
        <w:numPr>
          <w:ilvl w:val="0"/>
          <w:numId w:val="4"/>
        </w:numPr>
        <w:tabs>
          <w:tab w:val="left" w:pos="360"/>
        </w:tabs>
        <w:autoSpaceDE w:val="0"/>
        <w:autoSpaceDN w:val="0"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Realizacji przedmiotu zamów</w:t>
      </w:r>
      <w:r w:rsidR="00B2081E">
        <w:rPr>
          <w:rFonts w:ascii="Arial" w:eastAsia="Times New Roman" w:hAnsi="Arial" w:cs="Arial"/>
          <w:lang w:eastAsia="pl-PL"/>
        </w:rPr>
        <w:t xml:space="preserve">ienia z należytą starannością w rozumieniu ustawy z dnia 23 </w:t>
      </w:r>
      <w:r w:rsidRPr="00E6362C">
        <w:rPr>
          <w:rFonts w:ascii="Arial" w:eastAsia="Times New Roman" w:hAnsi="Arial" w:cs="Arial"/>
          <w:lang w:eastAsia="pl-PL"/>
        </w:rPr>
        <w:t xml:space="preserve">kwietnia 1964 r. Kodeks Cywilny (Dz.U. z </w:t>
      </w:r>
      <w:r w:rsidR="00960297" w:rsidRPr="00E6362C">
        <w:rPr>
          <w:rFonts w:ascii="Arial" w:eastAsia="Times New Roman" w:hAnsi="Arial" w:cs="Arial"/>
          <w:lang w:eastAsia="pl-PL"/>
        </w:rPr>
        <w:t>202</w:t>
      </w:r>
      <w:r w:rsidR="00732D01">
        <w:rPr>
          <w:rFonts w:ascii="Arial" w:eastAsia="Times New Roman" w:hAnsi="Arial" w:cs="Arial"/>
          <w:lang w:eastAsia="pl-PL"/>
        </w:rPr>
        <w:t>5</w:t>
      </w:r>
      <w:r w:rsidR="00960297" w:rsidRPr="00E6362C">
        <w:rPr>
          <w:rFonts w:ascii="Arial" w:eastAsia="Times New Roman" w:hAnsi="Arial" w:cs="Arial"/>
          <w:lang w:eastAsia="pl-PL"/>
        </w:rPr>
        <w:t xml:space="preserve"> </w:t>
      </w:r>
      <w:r w:rsidRPr="00E6362C">
        <w:rPr>
          <w:rFonts w:ascii="Arial" w:eastAsia="Times New Roman" w:hAnsi="Arial" w:cs="Arial"/>
          <w:lang w:eastAsia="pl-PL"/>
        </w:rPr>
        <w:t xml:space="preserve">r., poz. </w:t>
      </w:r>
      <w:r w:rsidR="007D0B02">
        <w:rPr>
          <w:rFonts w:ascii="Arial" w:eastAsia="Times New Roman" w:hAnsi="Arial" w:cs="Arial"/>
          <w:lang w:eastAsia="pl-PL"/>
        </w:rPr>
        <w:t>10</w:t>
      </w:r>
      <w:r w:rsidR="00732D01">
        <w:rPr>
          <w:rFonts w:ascii="Arial" w:eastAsia="Times New Roman" w:hAnsi="Arial" w:cs="Arial"/>
          <w:lang w:eastAsia="pl-PL"/>
        </w:rPr>
        <w:t>7</w:t>
      </w:r>
      <w:r w:rsidR="007D0B02">
        <w:rPr>
          <w:rFonts w:ascii="Arial" w:eastAsia="Times New Roman" w:hAnsi="Arial" w:cs="Arial"/>
          <w:lang w:eastAsia="pl-PL"/>
        </w:rPr>
        <w:t>1</w:t>
      </w:r>
      <w:r w:rsidR="00732D01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732D01">
        <w:rPr>
          <w:rFonts w:ascii="Arial" w:eastAsia="Times New Roman" w:hAnsi="Arial" w:cs="Arial"/>
          <w:lang w:eastAsia="pl-PL"/>
        </w:rPr>
        <w:t>późn</w:t>
      </w:r>
      <w:proofErr w:type="spellEnd"/>
      <w:r w:rsidR="00732D01">
        <w:rPr>
          <w:rFonts w:ascii="Arial" w:eastAsia="Times New Roman" w:hAnsi="Arial" w:cs="Arial"/>
          <w:lang w:eastAsia="pl-PL"/>
        </w:rPr>
        <w:t>. zm.</w:t>
      </w:r>
      <w:r w:rsidRPr="00E6362C">
        <w:rPr>
          <w:rFonts w:ascii="Arial" w:eastAsia="Times New Roman" w:hAnsi="Arial" w:cs="Arial"/>
          <w:lang w:eastAsia="pl-PL"/>
        </w:rPr>
        <w:t>) i zgodnie z SWZ.</w:t>
      </w:r>
    </w:p>
    <w:p w14:paraId="65F35D7F" w14:textId="77777777" w:rsidR="00E6362C" w:rsidRPr="00E6362C" w:rsidRDefault="00E6362C" w:rsidP="007E096D">
      <w:pPr>
        <w:numPr>
          <w:ilvl w:val="0"/>
          <w:numId w:val="4"/>
        </w:numPr>
        <w:tabs>
          <w:tab w:val="left" w:pos="360"/>
        </w:tabs>
        <w:autoSpaceDE w:val="0"/>
        <w:autoSpaceDN w:val="0"/>
        <w:spacing w:after="0" w:line="276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Wykonania zamówienia </w:t>
      </w:r>
      <w:r w:rsidRPr="00E6362C">
        <w:rPr>
          <w:rFonts w:ascii="Arial" w:eastAsia="Calibri" w:hAnsi="Arial" w:cs="Arial"/>
        </w:rPr>
        <w:t>w terminie wskazanym w rozdziale IV SWZ.</w:t>
      </w:r>
    </w:p>
    <w:p w14:paraId="4456B4A4" w14:textId="7F87CE95" w:rsidR="00E6362C" w:rsidRDefault="00E6362C" w:rsidP="00E6362C">
      <w:pPr>
        <w:tabs>
          <w:tab w:val="left" w:pos="36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180D2A8F" w14:textId="77777777" w:rsidR="007D0B02" w:rsidRPr="00E6362C" w:rsidRDefault="007D0B02" w:rsidP="00E6362C">
      <w:pPr>
        <w:tabs>
          <w:tab w:val="left" w:pos="360"/>
        </w:tabs>
        <w:autoSpaceDE w:val="0"/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4D5CD9CF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Wykaz załączników</w:t>
      </w:r>
    </w:p>
    <w:p w14:paraId="7E1CB90E" w14:textId="77777777" w:rsidR="00E6362C" w:rsidRPr="00E6362C" w:rsidRDefault="00E6362C" w:rsidP="00AF5F0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………………………………………………….;</w:t>
      </w:r>
    </w:p>
    <w:p w14:paraId="2EF44CA4" w14:textId="77777777" w:rsidR="00E6362C" w:rsidRPr="00E6362C" w:rsidRDefault="00E6362C" w:rsidP="00AF5F0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………………………………………………….;</w:t>
      </w:r>
    </w:p>
    <w:p w14:paraId="6D2D0179" w14:textId="77777777" w:rsidR="00E6362C" w:rsidRPr="00E6362C" w:rsidRDefault="00E6362C" w:rsidP="00AF5F0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………………………………………………….;</w:t>
      </w:r>
    </w:p>
    <w:p w14:paraId="729E6D40" w14:textId="77777777" w:rsidR="00E6362C" w:rsidRPr="00E6362C" w:rsidRDefault="00E6362C" w:rsidP="00AF5F0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………………………………………………….</w:t>
      </w:r>
    </w:p>
    <w:p w14:paraId="42D2187A" w14:textId="77777777" w:rsidR="009310FF" w:rsidRDefault="00E6362C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  <w:t xml:space="preserve">    </w:t>
      </w:r>
    </w:p>
    <w:p w14:paraId="1101CD46" w14:textId="77777777" w:rsidR="009310FF" w:rsidRDefault="009310FF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0D2CBED0" w14:textId="5706333B" w:rsidR="009310FF" w:rsidRDefault="009310FF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23E83055" w14:textId="59A97939" w:rsidR="0090749B" w:rsidRDefault="0090749B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559C750B" w14:textId="473B9E94" w:rsidR="0090749B" w:rsidRDefault="0090749B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553F67C2" w14:textId="3A662072" w:rsidR="0090749B" w:rsidRDefault="0090749B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7AF79159" w14:textId="77777777" w:rsidR="0090749B" w:rsidRDefault="0090749B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08A0F6E0" w14:textId="77777777" w:rsidR="00E6362C" w:rsidRPr="00E6362C" w:rsidRDefault="009310FF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                                                                                                         </w:t>
      </w:r>
      <w:r w:rsidR="00E6362C" w:rsidRPr="00E6362C">
        <w:rPr>
          <w:rFonts w:ascii="Arial" w:eastAsia="Calibri" w:hAnsi="Arial" w:cs="Arial"/>
          <w:sz w:val="18"/>
          <w:szCs w:val="18"/>
        </w:rPr>
        <w:t xml:space="preserve">    …………………………………………………………</w:t>
      </w:r>
    </w:p>
    <w:p w14:paraId="222BA387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7F2D35B3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</w:p>
    <w:bookmarkEnd w:id="0"/>
    <w:p w14:paraId="279E8BD6" w14:textId="298F0046" w:rsidR="00E6362C" w:rsidRPr="00E6362C" w:rsidRDefault="00E6362C" w:rsidP="007E41E4">
      <w:pPr>
        <w:spacing w:after="200" w:line="276" w:lineRule="auto"/>
        <w:rPr>
          <w:rFonts w:ascii="Arial" w:eastAsia="Calibri" w:hAnsi="Arial" w:cs="Arial"/>
          <w:b/>
          <w:sz w:val="21"/>
          <w:szCs w:val="21"/>
        </w:rPr>
      </w:pPr>
      <w:r w:rsidRPr="00E6362C">
        <w:rPr>
          <w:rFonts w:ascii="Arial" w:eastAsia="Calibri" w:hAnsi="Arial" w:cs="Arial"/>
          <w:b/>
          <w:sz w:val="21"/>
          <w:szCs w:val="21"/>
        </w:rPr>
        <w:br w:type="page"/>
      </w:r>
    </w:p>
    <w:p w14:paraId="08674ABE" w14:textId="77777777" w:rsidR="00E6362C" w:rsidRPr="00E6362C" w:rsidRDefault="00E6362C" w:rsidP="00E6362C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6362C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E6362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</w:t>
      </w:r>
    </w:p>
    <w:p w14:paraId="23FC7155" w14:textId="73CFEA7A" w:rsidR="00E6362C" w:rsidRPr="00E6362C" w:rsidRDefault="009F28D7" w:rsidP="00E6362C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noProof/>
          <w:spacing w:val="20"/>
          <w:sz w:val="24"/>
          <w:szCs w:val="20"/>
          <w:lang w:eastAsia="pl-PL"/>
        </w:rPr>
        <w:drawing>
          <wp:inline distT="0" distB="0" distL="0" distR="0" wp14:anchorId="0A6350D2" wp14:editId="11E06A08">
            <wp:extent cx="6212205" cy="894080"/>
            <wp:effectExtent l="0" t="0" r="0" b="1270"/>
            <wp:docPr id="1858258646" name="Obraz 1858258646" descr="Obraz zawierający tekst, zrzut ekranu, Czcionka, log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258646" name="Obraz 1858258646" descr="Obraz zawierający tekst, zrzut ekranu, Czcionka, logo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89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949256" w14:textId="77777777" w:rsidR="00E6362C" w:rsidRPr="00E6362C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>OŚWIADCZENIA WYKONAWCY/WYKONAWCY WSPÓLNIE UBIEGAJĄCEGO SIĘ O UDZIELENIE ZAMÓWIENIA O:</w:t>
      </w:r>
    </w:p>
    <w:p w14:paraId="2CBEB985" w14:textId="77777777" w:rsidR="00E6362C" w:rsidRPr="00E6362C" w:rsidRDefault="00E6362C" w:rsidP="00AF5F0D">
      <w:pPr>
        <w:numPr>
          <w:ilvl w:val="0"/>
          <w:numId w:val="11"/>
        </w:numPr>
        <w:spacing w:after="0" w:line="276" w:lineRule="auto"/>
        <w:contextualSpacing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>SPEŁNIENIU WARUNKÓW UDZIAŁU W POSTĘPOWANIU</w:t>
      </w:r>
    </w:p>
    <w:p w14:paraId="2BDFF9B6" w14:textId="77777777" w:rsidR="00E6362C" w:rsidRPr="00E6362C" w:rsidRDefault="00E6362C" w:rsidP="00AF5F0D">
      <w:pPr>
        <w:numPr>
          <w:ilvl w:val="0"/>
          <w:numId w:val="11"/>
        </w:numPr>
        <w:spacing w:after="0" w:line="276" w:lineRule="auto"/>
        <w:contextualSpacing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>BRAKU PODSTAW DO WYKLUCZENIA, W TYM UWZGLĘDNIAJĄCE PRZESŁANKI WYKLUCZENIA Z ART. 7 UST. 1 USTAWY O SZCZEGÓLNYCH ROZWIĄZANIACH W ZAKRESIE PRZECIWDZIAŁANIA WSPIERANIU AGRESJI NA UKRAINĘ ORAZ SŁUŻĄCYCH OCHRONIE BEZPIECZEŃSTWA NARODOWEGO</w:t>
      </w:r>
    </w:p>
    <w:p w14:paraId="4A7B7F27" w14:textId="77777777" w:rsidR="00E6362C" w:rsidRPr="00E6362C" w:rsidRDefault="00E6362C" w:rsidP="00E6362C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14:paraId="30786D15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9D24E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F96040E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b/>
                <w:sz w:val="20"/>
                <w:szCs w:val="20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9266187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6362C" w:rsidRPr="00E6362C" w14:paraId="52F11F62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D8DD5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836D7A2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AFB1E9F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ED27926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b/>
                <w:sz w:val="20"/>
                <w:szCs w:val="20"/>
              </w:rPr>
              <w:t>Adres: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B7E9A45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074DD609" w14:textId="77777777"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018CC2B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625D7099" w14:textId="0CD9318C" w:rsidR="00E6362C" w:rsidRPr="002E1F79" w:rsidRDefault="00E6362C" w:rsidP="002E1F7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E6362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Przystępując do prowadzonego przez PKP S.A. postępowania o </w:t>
      </w:r>
      <w:r w:rsidRPr="00E6362C">
        <w:rPr>
          <w:rFonts w:ascii="Arial" w:eastAsia="Times New Roman" w:hAnsi="Arial" w:cs="Arial"/>
          <w:sz w:val="20"/>
          <w:szCs w:val="20"/>
          <w:lang w:val="x-none" w:eastAsia="he-IL" w:bidi="he-IL"/>
        </w:rPr>
        <w:t xml:space="preserve">udzielenie zamówienia niepublicznego prowadzonego w trybie przetargu nieograniczonego, którego przedmiotem jest </w:t>
      </w:r>
      <w:r w:rsidR="00F53EC6" w:rsidRPr="00F53EC6">
        <w:rPr>
          <w:rFonts w:ascii="Arial" w:eastAsia="Times New Roman" w:hAnsi="Arial" w:cs="Arial"/>
          <w:b/>
          <w:sz w:val="20"/>
          <w:szCs w:val="20"/>
          <w:lang w:val="x-none" w:eastAsia="x-none"/>
        </w:rPr>
        <w:t>„</w:t>
      </w:r>
      <w:r w:rsidR="002E1F79" w:rsidRPr="002E1F79">
        <w:rPr>
          <w:rFonts w:ascii="Arial" w:eastAsia="Times New Roman" w:hAnsi="Arial" w:cs="Arial"/>
          <w:b/>
          <w:sz w:val="20"/>
          <w:szCs w:val="20"/>
          <w:lang w:val="x-none" w:eastAsia="x-none"/>
        </w:rPr>
        <w:t>Świadczenie usługi Inżyniera Kontraktu sprawującego nadzór inwestorski nad robotami budowlanymi w ram</w:t>
      </w:r>
      <w:r w:rsidR="002E1F79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ach zadania inwestycyjnego pn. </w:t>
      </w:r>
      <w:r w:rsidR="002E1F79" w:rsidRPr="002E1F79">
        <w:rPr>
          <w:rFonts w:ascii="Arial" w:eastAsia="Times New Roman" w:hAnsi="Arial" w:cs="Arial"/>
          <w:b/>
          <w:sz w:val="20"/>
          <w:szCs w:val="20"/>
          <w:lang w:val="x-none" w:eastAsia="x-none"/>
        </w:rPr>
        <w:t>„Przebudowa dworca kolejowego Żyrardów”</w:t>
      </w:r>
      <w:r w:rsidR="00F53EC6" w:rsidRPr="00F53EC6">
        <w:rPr>
          <w:rFonts w:ascii="Arial" w:eastAsia="Times New Roman" w:hAnsi="Arial" w:cs="Arial"/>
          <w:b/>
          <w:sz w:val="20"/>
          <w:szCs w:val="20"/>
          <w:lang w:val="x-none" w:eastAsia="x-none"/>
        </w:rPr>
        <w:t>”</w:t>
      </w:r>
      <w:r w:rsidRPr="00E6362C">
        <w:rPr>
          <w:rFonts w:ascii="Arial" w:eastAsia="Times New Roman" w:hAnsi="Arial" w:cs="Arial"/>
          <w:b/>
          <w:lang w:val="x-none" w:eastAsia="x-none"/>
        </w:rPr>
        <w:t xml:space="preserve"> </w:t>
      </w:r>
      <w:r w:rsidRPr="00E6362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co następuje: </w:t>
      </w:r>
    </w:p>
    <w:p w14:paraId="35B59BC3" w14:textId="77777777" w:rsidR="00E6362C" w:rsidRPr="00E6362C" w:rsidRDefault="00E6362C" w:rsidP="00E6362C">
      <w:pPr>
        <w:spacing w:after="0" w:line="360" w:lineRule="auto"/>
        <w:ind w:firstLine="709"/>
        <w:jc w:val="both"/>
        <w:rPr>
          <w:rFonts w:ascii="Arial" w:eastAsia="Calibri" w:hAnsi="Arial" w:cs="Arial"/>
          <w:sz w:val="21"/>
          <w:szCs w:val="21"/>
        </w:rPr>
      </w:pPr>
    </w:p>
    <w:p w14:paraId="13255D30" w14:textId="77777777" w:rsidR="00E6362C" w:rsidRPr="00E6362C" w:rsidRDefault="00E6362C" w:rsidP="00E6362C">
      <w:pPr>
        <w:spacing w:after="0" w:line="360" w:lineRule="auto"/>
        <w:ind w:firstLine="709"/>
        <w:jc w:val="both"/>
        <w:rPr>
          <w:rFonts w:ascii="Arial" w:eastAsia="Calibri" w:hAnsi="Arial" w:cs="Arial"/>
          <w:sz w:val="21"/>
          <w:szCs w:val="21"/>
        </w:rPr>
      </w:pPr>
    </w:p>
    <w:p w14:paraId="1B74A9A5" w14:textId="77777777" w:rsidR="00E6362C" w:rsidRPr="00E6362C" w:rsidRDefault="00E6362C" w:rsidP="00E6362C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E6362C">
        <w:rPr>
          <w:rFonts w:ascii="Arial" w:eastAsia="Calibri" w:hAnsi="Arial" w:cs="Arial"/>
          <w:b/>
          <w:sz w:val="21"/>
          <w:szCs w:val="21"/>
        </w:rPr>
        <w:t>OŚWIADCZENIE DOTYCZĄCE SPEŁNIANIA WARUNKÓW UDZIAŁU W POSTĘPOWANIU:</w:t>
      </w:r>
    </w:p>
    <w:p w14:paraId="659CE30D" w14:textId="77777777" w:rsidR="00E6362C" w:rsidRPr="00E6362C" w:rsidRDefault="00E6362C" w:rsidP="00E6362C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EBF47D5" w14:textId="050C845A" w:rsidR="00E6362C" w:rsidRPr="00E6362C" w:rsidRDefault="00E6362C" w:rsidP="00E6362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Oświadczam, że spełniam warunki udziału w postępowaniu o</w:t>
      </w:r>
      <w:r w:rsidR="00B2081E">
        <w:rPr>
          <w:rFonts w:ascii="Arial" w:eastAsia="Calibri" w:hAnsi="Arial" w:cs="Arial"/>
          <w:sz w:val="20"/>
          <w:szCs w:val="20"/>
        </w:rPr>
        <w:t xml:space="preserve">kreślone przez Zamawiającego </w:t>
      </w:r>
      <w:r w:rsidR="00B2081E">
        <w:rPr>
          <w:rFonts w:ascii="Arial" w:eastAsia="Calibri" w:hAnsi="Arial" w:cs="Arial"/>
          <w:sz w:val="20"/>
          <w:szCs w:val="20"/>
        </w:rPr>
        <w:br/>
        <w:t xml:space="preserve">w </w:t>
      </w:r>
      <w:r w:rsidRPr="00E6362C">
        <w:rPr>
          <w:rFonts w:ascii="Arial" w:eastAsia="Calibri" w:hAnsi="Arial" w:cs="Arial"/>
          <w:sz w:val="20"/>
          <w:szCs w:val="20"/>
        </w:rPr>
        <w:t>rozdziale VI ust. 1 SWZ, dotyczące:</w:t>
      </w:r>
    </w:p>
    <w:p w14:paraId="1B33959E" w14:textId="77777777" w:rsidR="00E6362C" w:rsidRPr="00E6362C" w:rsidRDefault="00E6362C" w:rsidP="00AF5F0D">
      <w:pPr>
        <w:numPr>
          <w:ilvl w:val="0"/>
          <w:numId w:val="6"/>
        </w:numPr>
        <w:spacing w:after="0" w:line="276" w:lineRule="auto"/>
        <w:ind w:left="714" w:hanging="357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zdolności do występowania w obrocie gospodarczym lub uprawnień do prowadzenia określonej działalności gospodarczej lub zawodowej, o ile wynika to z odrębnych przepisów;</w:t>
      </w:r>
    </w:p>
    <w:p w14:paraId="24FF7CB5" w14:textId="77777777" w:rsidR="00E6362C" w:rsidRPr="00E6362C" w:rsidRDefault="00E6362C" w:rsidP="00AF5F0D">
      <w:pPr>
        <w:numPr>
          <w:ilvl w:val="0"/>
          <w:numId w:val="6"/>
        </w:numPr>
        <w:spacing w:after="0" w:line="276" w:lineRule="auto"/>
        <w:ind w:left="714" w:hanging="357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zdolności technicznej lub zawodowej;</w:t>
      </w:r>
    </w:p>
    <w:p w14:paraId="785FE8F8" w14:textId="77777777" w:rsidR="00E6362C" w:rsidRPr="00E6362C" w:rsidRDefault="00E6362C" w:rsidP="00AF5F0D">
      <w:pPr>
        <w:numPr>
          <w:ilvl w:val="0"/>
          <w:numId w:val="6"/>
        </w:numPr>
        <w:spacing w:after="0" w:line="276" w:lineRule="auto"/>
        <w:ind w:left="714" w:hanging="357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sytuacji ekonomicznej lub finansowej.</w:t>
      </w:r>
    </w:p>
    <w:p w14:paraId="12795B4C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54B026FC" w14:textId="77777777" w:rsidR="00E6362C" w:rsidRPr="00E6362C" w:rsidRDefault="00E6362C" w:rsidP="00E6362C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E6362C">
        <w:rPr>
          <w:rFonts w:ascii="Arial" w:eastAsia="Calibri" w:hAnsi="Arial" w:cs="Arial"/>
          <w:b/>
          <w:sz w:val="21"/>
          <w:szCs w:val="21"/>
        </w:rPr>
        <w:t>OŚWIADCZENIA DOTYCZĄCE BRAKU PODSTAW DO WYKLUCZENIA:</w:t>
      </w:r>
    </w:p>
    <w:p w14:paraId="04D46A1E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63F7A8D5" w14:textId="77777777" w:rsidR="00E6362C" w:rsidRPr="00E6362C" w:rsidRDefault="00E6362C" w:rsidP="00AF5F0D">
      <w:pPr>
        <w:numPr>
          <w:ilvl w:val="0"/>
          <w:numId w:val="10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 xml:space="preserve">Oświadczam, że nie zachodzą w stosunku do mnie przesłanki wykluczenia z postępowania określone </w:t>
      </w:r>
      <w:r w:rsidRPr="00E6362C">
        <w:rPr>
          <w:rFonts w:ascii="Arial" w:eastAsia="Calibri" w:hAnsi="Arial" w:cs="Arial"/>
          <w:sz w:val="20"/>
          <w:szCs w:val="20"/>
        </w:rPr>
        <w:br/>
        <w:t xml:space="preserve">w rozdziale VI ust. 2 pkt 1) – 8) </w:t>
      </w:r>
      <w:r w:rsidRPr="00D84F59">
        <w:rPr>
          <w:rFonts w:ascii="Arial" w:eastAsia="Calibri" w:hAnsi="Arial" w:cs="Arial"/>
          <w:sz w:val="20"/>
          <w:szCs w:val="20"/>
        </w:rPr>
        <w:t>oraz 12) – 14) SWZ</w:t>
      </w:r>
      <w:r w:rsidRPr="00D84F59">
        <w:rPr>
          <w:rFonts w:ascii="Arial" w:eastAsia="Calibri" w:hAnsi="Arial" w:cs="Arial"/>
          <w:sz w:val="20"/>
          <w:szCs w:val="20"/>
          <w:vertAlign w:val="superscript"/>
        </w:rPr>
        <w:footnoteReference w:id="1"/>
      </w:r>
      <w:r w:rsidRPr="00D84F59">
        <w:rPr>
          <w:rFonts w:ascii="Arial" w:eastAsia="Calibri" w:hAnsi="Arial" w:cs="Arial"/>
          <w:sz w:val="20"/>
          <w:szCs w:val="20"/>
        </w:rPr>
        <w:t>;</w:t>
      </w:r>
    </w:p>
    <w:p w14:paraId="2F14EC77" w14:textId="77777777" w:rsidR="00E6362C" w:rsidRPr="00E6362C" w:rsidRDefault="00E6362C" w:rsidP="00E6362C">
      <w:pPr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50C05916" w14:textId="77777777" w:rsidR="00E6362C" w:rsidRPr="00E6362C" w:rsidRDefault="00E6362C" w:rsidP="00AF5F0D">
      <w:pPr>
        <w:numPr>
          <w:ilvl w:val="0"/>
          <w:numId w:val="10"/>
        </w:numPr>
        <w:spacing w:after="0" w:line="276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E6362C">
        <w:rPr>
          <w:rFonts w:ascii="Arial" w:eastAsia="Arial Unicode MS" w:hAnsi="Arial" w:cs="Arial"/>
          <w:sz w:val="20"/>
          <w:szCs w:val="20"/>
          <w:lang w:eastAsia="pl-PL"/>
        </w:rPr>
        <w:t xml:space="preserve">Oświadczam, że nie zachodzą w stosunku do mnie przesłanki wykluczenia z postępowania określone </w:t>
      </w:r>
      <w:r w:rsidRPr="00E6362C">
        <w:rPr>
          <w:rFonts w:ascii="Arial" w:eastAsia="Arial Unicode MS" w:hAnsi="Arial" w:cs="Arial"/>
          <w:sz w:val="20"/>
          <w:szCs w:val="20"/>
          <w:lang w:eastAsia="pl-PL"/>
        </w:rPr>
        <w:br/>
        <w:t xml:space="preserve">w rozdziale VI ust. 2 pkt 9) –11) SWZ tj. na podstawie </w:t>
      </w:r>
      <w:r w:rsidRPr="00E6362C">
        <w:rPr>
          <w:rFonts w:ascii="Arial" w:eastAsia="Arial Unicode MS" w:hAnsi="Arial" w:cs="Arial"/>
          <w:color w:val="000000"/>
          <w:sz w:val="20"/>
          <w:szCs w:val="20"/>
          <w:lang w:eastAsia="pl-PL"/>
        </w:rPr>
        <w:t xml:space="preserve">art. </w:t>
      </w:r>
      <w:r w:rsidRPr="00E636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7 ust. 1 ustawy </w:t>
      </w:r>
      <w:r w:rsidRPr="00E6362C">
        <w:rPr>
          <w:rFonts w:ascii="Arial" w:eastAsia="Arial Unicode MS" w:hAnsi="Arial" w:cs="Arial"/>
          <w:color w:val="000000"/>
          <w:sz w:val="20"/>
          <w:szCs w:val="20"/>
          <w:lang w:eastAsia="pl-PL"/>
        </w:rPr>
        <w:t>z dnia 13 kwietnia 2022 r.</w:t>
      </w:r>
      <w:r w:rsidRPr="00E6362C">
        <w:rPr>
          <w:rFonts w:ascii="Arial" w:eastAsia="Arial Unicode MS" w:hAnsi="Arial" w:cs="Arial"/>
          <w:color w:val="000000"/>
          <w:sz w:val="20"/>
          <w:szCs w:val="20"/>
          <w:lang w:eastAsia="pl-PL"/>
        </w:rPr>
        <w:br/>
      </w:r>
      <w:r w:rsidRPr="00E6362C">
        <w:rPr>
          <w:rFonts w:ascii="Arial" w:eastAsia="Arial Unicode MS" w:hAnsi="Arial" w:cs="Arial"/>
          <w:i/>
          <w:iCs/>
          <w:color w:val="000000"/>
          <w:sz w:val="20"/>
          <w:szCs w:val="20"/>
          <w:lang w:eastAsia="pl-PL"/>
        </w:rPr>
        <w:lastRenderedPageBreak/>
        <w:t xml:space="preserve"> </w:t>
      </w:r>
      <w:r w:rsidRPr="00E6362C">
        <w:rPr>
          <w:rFonts w:ascii="Arial" w:eastAsia="Arial Unicode MS" w:hAnsi="Arial" w:cs="Arial"/>
          <w:iCs/>
          <w:color w:val="000000"/>
          <w:sz w:val="20"/>
          <w:szCs w:val="20"/>
          <w:lang w:eastAsia="pl-PL"/>
        </w:rPr>
        <w:t>o szczególnych rozwiązaniach w zakresie przeciwdziałania wspieraniu agresji na Ukrainę oraz służących ochronie bezpieczeństwa narodowego</w:t>
      </w:r>
      <w:r w:rsidRPr="00E6362C">
        <w:rPr>
          <w:rFonts w:ascii="Arial" w:eastAsia="Arial Unicode MS" w:hAnsi="Arial" w:cs="Arial"/>
          <w:i/>
          <w:iCs/>
          <w:color w:val="000000"/>
          <w:sz w:val="20"/>
          <w:szCs w:val="20"/>
          <w:lang w:eastAsia="pl-PL"/>
        </w:rPr>
        <w:t xml:space="preserve"> (Dz. U. poz. 835)</w:t>
      </w:r>
      <w:r w:rsidRPr="00E6362C">
        <w:rPr>
          <w:rFonts w:ascii="Arial" w:eastAsia="Arial Unicode MS" w:hAnsi="Arial" w:cs="Arial"/>
          <w:i/>
          <w:iCs/>
          <w:color w:val="000000"/>
          <w:sz w:val="20"/>
          <w:szCs w:val="20"/>
          <w:vertAlign w:val="superscript"/>
          <w:lang w:eastAsia="pl-PL"/>
        </w:rPr>
        <w:footnoteReference w:id="2"/>
      </w:r>
      <w:r w:rsidRPr="00E6362C">
        <w:rPr>
          <w:rFonts w:ascii="Arial" w:eastAsia="Arial Unicode MS" w:hAnsi="Arial" w:cs="Arial"/>
          <w:i/>
          <w:iCs/>
          <w:color w:val="000000"/>
          <w:sz w:val="20"/>
          <w:szCs w:val="20"/>
          <w:lang w:eastAsia="pl-PL"/>
        </w:rPr>
        <w:t>.</w:t>
      </w:r>
      <w:r w:rsidRPr="00E6362C">
        <w:rPr>
          <w:rFonts w:ascii="Arial" w:eastAsia="Arial Unicode MS" w:hAnsi="Arial" w:cs="Arial"/>
          <w:color w:val="000000"/>
          <w:sz w:val="20"/>
          <w:szCs w:val="20"/>
          <w:lang w:eastAsia="pl-PL"/>
        </w:rPr>
        <w:t xml:space="preserve"> </w:t>
      </w:r>
    </w:p>
    <w:p w14:paraId="7E26823F" w14:textId="77777777" w:rsidR="00E6362C" w:rsidRPr="00E6362C" w:rsidRDefault="00E6362C" w:rsidP="00E6362C">
      <w:pPr>
        <w:spacing w:after="0" w:line="360" w:lineRule="auto"/>
        <w:ind w:left="360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265FA240" w14:textId="77777777" w:rsidR="00E6362C" w:rsidRPr="00E6362C" w:rsidRDefault="00E6362C" w:rsidP="00E6362C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4" w:name="_Hlk99009560"/>
      <w:r w:rsidRPr="00E6362C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bookmarkEnd w:id="4"/>
    <w:p w14:paraId="3DE0325D" w14:textId="77777777" w:rsidR="00E6362C" w:rsidRPr="00E6362C" w:rsidRDefault="00E6362C" w:rsidP="00E6362C">
      <w:pPr>
        <w:spacing w:after="120" w:line="276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E6362C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E6362C">
        <w:rPr>
          <w:rFonts w:ascii="Calibri" w:eastAsia="Calibri" w:hAnsi="Calibri" w:cs="Times New Roman"/>
          <w:sz w:val="20"/>
          <w:szCs w:val="20"/>
        </w:rPr>
        <w:t xml:space="preserve"> </w:t>
      </w:r>
    </w:p>
    <w:p w14:paraId="5CF8EDB4" w14:textId="77777777" w:rsidR="00F53EC6" w:rsidRDefault="00E6362C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</w:p>
    <w:p w14:paraId="54C3FD03" w14:textId="77777777" w:rsidR="00F53EC6" w:rsidRDefault="00F53EC6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14:paraId="7DCE4822" w14:textId="77777777" w:rsidR="00F53EC6" w:rsidRDefault="00F53EC6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14:paraId="6DB23DB4" w14:textId="77777777" w:rsidR="00F53EC6" w:rsidRDefault="00F53EC6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14:paraId="69F61E3F" w14:textId="77777777" w:rsidR="00F53EC6" w:rsidRDefault="00F53EC6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14:paraId="21F33A78" w14:textId="77777777" w:rsidR="00E6362C" w:rsidRPr="00E6362C" w:rsidRDefault="00F53EC6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21"/>
          <w:szCs w:val="21"/>
        </w:rPr>
        <w:t xml:space="preserve">                                                                                             </w:t>
      </w:r>
      <w:r w:rsidR="00E6362C" w:rsidRPr="00E6362C">
        <w:rPr>
          <w:rFonts w:ascii="Arial" w:eastAsia="Calibri" w:hAnsi="Arial" w:cs="Arial"/>
          <w:sz w:val="18"/>
          <w:szCs w:val="18"/>
        </w:rPr>
        <w:t>…………………………………………………………</w:t>
      </w:r>
    </w:p>
    <w:p w14:paraId="0B16D06F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0546E6B4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  <w:r w:rsidRPr="00E6362C" w:rsidDel="00E81D66">
        <w:rPr>
          <w:rFonts w:ascii="Arial" w:eastAsia="Calibri" w:hAnsi="Arial" w:cs="Arial"/>
          <w:sz w:val="16"/>
          <w:szCs w:val="16"/>
        </w:rPr>
        <w:t xml:space="preserve"> </w:t>
      </w:r>
    </w:p>
    <w:p w14:paraId="0C0D3999" w14:textId="77777777" w:rsidR="00E6362C" w:rsidRPr="00E6362C" w:rsidRDefault="00E6362C" w:rsidP="00E6362C">
      <w:pPr>
        <w:widowControl w:val="0"/>
        <w:suppressAutoHyphens/>
        <w:spacing w:after="0" w:line="240" w:lineRule="auto"/>
        <w:jc w:val="center"/>
        <w:rPr>
          <w:rFonts w:ascii="Helvetica" w:eastAsia="Times New Roman" w:hAnsi="Helvetica" w:cs="Times New Roman"/>
          <w:b/>
          <w:sz w:val="20"/>
          <w:szCs w:val="20"/>
          <w:lang w:val="x-none" w:eastAsia="pl-PL"/>
        </w:rPr>
      </w:pPr>
    </w:p>
    <w:bookmarkEnd w:id="1"/>
    <w:bookmarkEnd w:id="2"/>
    <w:p w14:paraId="72674A84" w14:textId="18DE6AD9" w:rsidR="00E6362C" w:rsidRPr="00E6362C" w:rsidRDefault="00E6362C" w:rsidP="00E6362C">
      <w:pPr>
        <w:spacing w:after="20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6362C">
        <w:rPr>
          <w:rFonts w:ascii="Arial" w:eastAsia="Times New Roman" w:hAnsi="Arial" w:cs="Arial"/>
          <w:b/>
          <w:bCs/>
          <w:lang w:eastAsia="pl-PL"/>
        </w:rPr>
        <w:br w:type="page"/>
      </w:r>
      <w:r w:rsidR="009F28D7">
        <w:rPr>
          <w:rFonts w:ascii="Arial" w:eastAsia="Times New Roman" w:hAnsi="Arial" w:cs="Arial"/>
          <w:b/>
          <w:bCs/>
          <w:lang w:eastAsia="pl-PL"/>
        </w:rPr>
        <w:lastRenderedPageBreak/>
        <w:t>Z</w:t>
      </w:r>
      <w:r w:rsidRPr="00E6362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ałącznik nr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4 </w:t>
      </w:r>
      <w:r w:rsidRPr="00E6362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SWZ </w:t>
      </w:r>
    </w:p>
    <w:p w14:paraId="7FA2A309" w14:textId="76F6AB20" w:rsidR="00E6362C" w:rsidRPr="00E6362C" w:rsidRDefault="009F28D7" w:rsidP="00E6362C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noProof/>
          <w:spacing w:val="20"/>
          <w:sz w:val="24"/>
          <w:szCs w:val="20"/>
          <w:lang w:eastAsia="pl-PL"/>
        </w:rPr>
        <w:drawing>
          <wp:inline distT="0" distB="0" distL="0" distR="0" wp14:anchorId="700FCF07" wp14:editId="30A420E0">
            <wp:extent cx="6212205" cy="894080"/>
            <wp:effectExtent l="0" t="0" r="0" b="1270"/>
            <wp:docPr id="373569880" name="Obraz 373569880" descr="Obraz zawierający tekst, zrzut ekranu, Czcionka, log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258646" name="Obraz 1858258646" descr="Obraz zawierający tekst, zrzut ekranu, Czcionka, logo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89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557E7E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73E262BD" w14:textId="77777777" w:rsidR="00E6362C" w:rsidRPr="00E6362C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14:paraId="4EF2EAFD" w14:textId="77777777" w:rsidR="00E6362C" w:rsidRPr="00E6362C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 xml:space="preserve">DOTYCZĄCE BRAKU PODSTAW DO WYKLUCZENIA Z POSTĘPOWANIA, </w:t>
      </w:r>
    </w:p>
    <w:p w14:paraId="582DCF57" w14:textId="77777777" w:rsidR="00E6362C" w:rsidRPr="00E6362C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 xml:space="preserve">W TYM UWZGLĘDNIAJĄCE PRZESŁANKI WYKLUCZENIA Z ART. 7 UST. 1 USTAWY </w:t>
      </w:r>
      <w:r w:rsidRPr="00E6362C">
        <w:rPr>
          <w:rFonts w:ascii="Arial" w:eastAsia="Calibri" w:hAnsi="Arial" w:cs="Arial"/>
          <w:b/>
          <w:sz w:val="20"/>
          <w:szCs w:val="20"/>
          <w:u w:val="single"/>
        </w:rPr>
        <w:br/>
        <w:t>O SZCZEGÓLNYCH ROZWIĄZANIACH W ZAKRESIE PRZECIWDZIAŁANIA WSPIERANIU AGRESJI NA UKRAINĘ ORAZ SŁUŻĄCYCH OCHRONIE BEZPIECZEŃSTWA NARODOWEGO</w:t>
      </w:r>
    </w:p>
    <w:p w14:paraId="707817DE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4A3882A1" w14:textId="77777777" w:rsidR="00E6362C" w:rsidRPr="00E6362C" w:rsidRDefault="00E6362C" w:rsidP="00E6362C">
      <w:pPr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14:paraId="4363BC0B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83260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0B18F8C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b/>
                <w:sz w:val="20"/>
                <w:szCs w:val="20"/>
              </w:rPr>
              <w:t>Nazwa Podmiotu Udostępniającego Zasoby: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DCE5AB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6362C" w:rsidRPr="00E6362C" w14:paraId="33BFBD7C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1D38D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68DB517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56930A2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F7BABAB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b/>
                <w:sz w:val="20"/>
                <w:szCs w:val="20"/>
              </w:rPr>
              <w:t>Adres: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675796B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DD5200D" w14:textId="77777777"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43B830A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0A1EFB31" w14:textId="479D0873" w:rsidR="00E6362C" w:rsidRPr="002E1F79" w:rsidRDefault="00E6362C" w:rsidP="002E1F7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E6362C">
        <w:rPr>
          <w:rFonts w:ascii="Arial" w:eastAsia="Times New Roman" w:hAnsi="Arial" w:cs="Arial"/>
          <w:sz w:val="20"/>
          <w:szCs w:val="20"/>
          <w:lang w:eastAsia="x-none"/>
        </w:rPr>
        <w:t>DOTYCZY:</w:t>
      </w:r>
      <w:r w:rsidRPr="00E6362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postępowania o </w:t>
      </w:r>
      <w:r w:rsidRPr="00E6362C">
        <w:rPr>
          <w:rFonts w:ascii="Arial" w:eastAsia="Times New Roman" w:hAnsi="Arial" w:cs="Arial"/>
          <w:sz w:val="20"/>
          <w:szCs w:val="20"/>
          <w:lang w:val="x-none" w:eastAsia="he-IL" w:bidi="he-IL"/>
        </w:rPr>
        <w:t xml:space="preserve">udzielenie zamówienia niepublicznego prowadzonego </w:t>
      </w:r>
      <w:r w:rsidRPr="00E6362C">
        <w:rPr>
          <w:rFonts w:ascii="Arial" w:eastAsia="Times New Roman" w:hAnsi="Arial" w:cs="Arial"/>
          <w:sz w:val="20"/>
          <w:szCs w:val="20"/>
          <w:lang w:eastAsia="he-IL" w:bidi="he-IL"/>
        </w:rPr>
        <w:t xml:space="preserve">przez PKP S.A. </w:t>
      </w:r>
      <w:r w:rsidRPr="00E6362C">
        <w:rPr>
          <w:rFonts w:ascii="Arial" w:eastAsia="Times New Roman" w:hAnsi="Arial" w:cs="Arial"/>
          <w:sz w:val="20"/>
          <w:szCs w:val="20"/>
          <w:lang w:val="x-none" w:eastAsia="he-IL" w:bidi="he-IL"/>
        </w:rPr>
        <w:t xml:space="preserve">w trybie przetargu nieograniczonego, którego przedmiotem jest </w:t>
      </w:r>
      <w:r w:rsidR="00F53EC6" w:rsidRPr="00F53EC6">
        <w:rPr>
          <w:rFonts w:ascii="Arial" w:eastAsia="Times New Roman" w:hAnsi="Arial" w:cs="Arial"/>
          <w:b/>
          <w:sz w:val="20"/>
          <w:szCs w:val="20"/>
          <w:lang w:val="x-none" w:eastAsia="x-none"/>
        </w:rPr>
        <w:t>„</w:t>
      </w:r>
      <w:r w:rsidR="002E1F79" w:rsidRPr="002E1F79">
        <w:rPr>
          <w:rFonts w:ascii="Arial" w:eastAsia="Times New Roman" w:hAnsi="Arial" w:cs="Arial"/>
          <w:b/>
          <w:sz w:val="20"/>
          <w:szCs w:val="20"/>
          <w:lang w:val="x-none" w:eastAsia="x-none"/>
        </w:rPr>
        <w:t>Świadczenie usługi Inżyniera Kontraktu sprawującego nadzór inwestorski nad robotami budowlanymi w ram</w:t>
      </w:r>
      <w:r w:rsidR="002E1F79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ach zadania inwestycyjnego pn. </w:t>
      </w:r>
      <w:r w:rsidR="002E1F79" w:rsidRPr="002E1F79">
        <w:rPr>
          <w:rFonts w:ascii="Arial" w:eastAsia="Times New Roman" w:hAnsi="Arial" w:cs="Arial"/>
          <w:b/>
          <w:sz w:val="20"/>
          <w:szCs w:val="20"/>
          <w:lang w:val="x-none" w:eastAsia="x-none"/>
        </w:rPr>
        <w:t>„Przebudowa dworca kolejowego Żyrardów”</w:t>
      </w:r>
      <w:r w:rsidR="00F53EC6" w:rsidRPr="00F53EC6">
        <w:rPr>
          <w:rFonts w:ascii="Arial" w:eastAsia="Times New Roman" w:hAnsi="Arial" w:cs="Arial"/>
          <w:b/>
          <w:sz w:val="20"/>
          <w:szCs w:val="20"/>
          <w:lang w:val="x-none" w:eastAsia="x-none"/>
        </w:rPr>
        <w:t>”</w:t>
      </w:r>
      <w:r w:rsidRPr="00E6362C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14:paraId="61973122" w14:textId="77777777"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044D73F" w14:textId="77777777"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C0242F5" w14:textId="77777777" w:rsidR="00E6362C" w:rsidRPr="00D84F59" w:rsidRDefault="00E6362C" w:rsidP="00AF5F0D">
      <w:pPr>
        <w:numPr>
          <w:ilvl w:val="0"/>
          <w:numId w:val="12"/>
        </w:num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 xml:space="preserve">Oświadczam, że nie zachodzą w </w:t>
      </w:r>
      <w:r w:rsidRPr="00D84F59">
        <w:rPr>
          <w:rFonts w:ascii="Arial" w:eastAsia="Calibri" w:hAnsi="Arial" w:cs="Arial"/>
          <w:sz w:val="20"/>
          <w:szCs w:val="20"/>
        </w:rPr>
        <w:t>stosunku do mnie przesłanki wykluczenia z postępowania określone w rozdziale VI ust. 2 pkt 1) – 4), 6) - 8) oraz 12) – 14) SWZ;</w:t>
      </w:r>
    </w:p>
    <w:p w14:paraId="2DCF9E41" w14:textId="623B4639" w:rsidR="00E6362C" w:rsidRPr="00E6362C" w:rsidRDefault="00E6362C" w:rsidP="00AF5F0D">
      <w:pPr>
        <w:numPr>
          <w:ilvl w:val="0"/>
          <w:numId w:val="12"/>
        </w:num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D84F59">
        <w:rPr>
          <w:rFonts w:ascii="Arial" w:eastAsia="Calibri" w:hAnsi="Arial" w:cs="Arial"/>
          <w:sz w:val="20"/>
          <w:szCs w:val="20"/>
        </w:rPr>
        <w:t xml:space="preserve">Oświadczam, że nie zachodzą w stosunku do mnie przesłanki </w:t>
      </w:r>
      <w:r w:rsidRPr="00E6362C">
        <w:rPr>
          <w:rFonts w:ascii="Arial" w:eastAsia="Calibri" w:hAnsi="Arial" w:cs="Arial"/>
          <w:sz w:val="20"/>
          <w:szCs w:val="20"/>
        </w:rPr>
        <w:t xml:space="preserve">wykluczenia z postępowania określone w rozdziale VI ust. 2 pkt 9) –11) SWZ tj. na podstawie </w:t>
      </w:r>
      <w:r w:rsidRPr="00E6362C">
        <w:rPr>
          <w:rFonts w:ascii="Arial" w:eastAsia="Calibri" w:hAnsi="Arial" w:cs="Arial"/>
          <w:color w:val="000000"/>
          <w:sz w:val="20"/>
          <w:szCs w:val="20"/>
        </w:rPr>
        <w:t xml:space="preserve">art. </w:t>
      </w:r>
      <w:r w:rsidRPr="00E6362C">
        <w:rPr>
          <w:rFonts w:ascii="Arial" w:eastAsia="Times New Roman" w:hAnsi="Arial" w:cs="Arial"/>
          <w:color w:val="000000"/>
          <w:sz w:val="20"/>
          <w:szCs w:val="20"/>
        </w:rPr>
        <w:t xml:space="preserve">7 ust. 1 ustawy </w:t>
      </w:r>
      <w:r w:rsidRPr="00E6362C">
        <w:rPr>
          <w:rFonts w:ascii="Arial" w:eastAsia="Calibri" w:hAnsi="Arial" w:cs="Arial"/>
          <w:color w:val="000000"/>
          <w:sz w:val="20"/>
          <w:szCs w:val="20"/>
        </w:rPr>
        <w:t>z dnia 13 kwietnia 2022 r.</w:t>
      </w:r>
      <w:r w:rsidRPr="00E6362C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r w:rsidR="00B2081E">
        <w:rPr>
          <w:rFonts w:ascii="Arial" w:eastAsia="Calibri" w:hAnsi="Arial" w:cs="Arial"/>
          <w:i/>
          <w:iCs/>
          <w:color w:val="000000"/>
          <w:sz w:val="20"/>
          <w:szCs w:val="20"/>
        </w:rPr>
        <w:br/>
      </w:r>
      <w:r w:rsidRPr="00E6362C">
        <w:rPr>
          <w:rFonts w:ascii="Arial" w:eastAsia="Calibri" w:hAnsi="Arial" w:cs="Arial"/>
          <w:i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6362C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(Dz. U. poz. 835)</w:t>
      </w:r>
      <w:r w:rsidRPr="00E6362C">
        <w:rPr>
          <w:rFonts w:ascii="Arial" w:eastAsia="Calibri" w:hAnsi="Arial" w:cs="Arial"/>
          <w:i/>
          <w:iCs/>
          <w:color w:val="000000"/>
          <w:sz w:val="20"/>
          <w:szCs w:val="20"/>
          <w:vertAlign w:val="superscript"/>
        </w:rPr>
        <w:footnoteReference w:id="3"/>
      </w:r>
      <w:r w:rsidRPr="00E6362C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10F6DF09" w14:textId="77777777" w:rsidR="00E6362C" w:rsidRPr="00E6362C" w:rsidRDefault="00E6362C" w:rsidP="00AF5F0D">
      <w:pPr>
        <w:numPr>
          <w:ilvl w:val="0"/>
          <w:numId w:val="12"/>
        </w:numPr>
        <w:spacing w:after="0" w:line="276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E6362C">
        <w:rPr>
          <w:rFonts w:ascii="Arial" w:eastAsia="Arial Unicode MS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E6362C">
        <w:rPr>
          <w:rFonts w:ascii="Arial" w:eastAsia="Arial Unicode MS" w:hAnsi="Arial" w:cs="Arial"/>
          <w:sz w:val="20"/>
          <w:szCs w:val="20"/>
          <w:lang w:eastAsia="pl-PL"/>
        </w:rPr>
        <w:br/>
        <w:t xml:space="preserve">i zgodne z prawdą oraz zostały przedstawione z pełną świadomością konsekwencji wprowadzenia zamawiającego w błąd przy przedstawianiu informacji. </w:t>
      </w:r>
    </w:p>
    <w:p w14:paraId="69D71151" w14:textId="77777777"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7AC04157" w14:textId="77777777"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3C979C8B" w14:textId="77777777"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1F5D56BE" w14:textId="77777777" w:rsidR="00E6362C" w:rsidRPr="00E6362C" w:rsidRDefault="00E6362C" w:rsidP="00E6362C">
      <w:pPr>
        <w:spacing w:after="0" w:line="240" w:lineRule="auto"/>
        <w:ind w:left="4242" w:firstLine="6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lastRenderedPageBreak/>
        <w:t xml:space="preserve">             …………………………………………………………</w:t>
      </w:r>
    </w:p>
    <w:p w14:paraId="5AD56D1F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48C81DA5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  <w:r w:rsidRPr="00E6362C" w:rsidDel="00E81D66">
        <w:rPr>
          <w:rFonts w:ascii="Arial" w:eastAsia="Calibri" w:hAnsi="Arial" w:cs="Arial"/>
          <w:sz w:val="16"/>
          <w:szCs w:val="16"/>
        </w:rPr>
        <w:t xml:space="preserve"> </w:t>
      </w:r>
    </w:p>
    <w:p w14:paraId="4026258C" w14:textId="77777777" w:rsidR="00E6362C" w:rsidRPr="00E6362C" w:rsidRDefault="00E6362C" w:rsidP="00E6362C">
      <w:pPr>
        <w:spacing w:after="200" w:line="360" w:lineRule="auto"/>
        <w:jc w:val="both"/>
        <w:rPr>
          <w:rFonts w:ascii="Arial" w:eastAsia="Calibri" w:hAnsi="Arial" w:cs="Arial"/>
          <w:sz w:val="16"/>
          <w:szCs w:val="16"/>
        </w:rPr>
      </w:pPr>
    </w:p>
    <w:p w14:paraId="127B4733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E67331D" w14:textId="77777777"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b/>
        </w:rPr>
        <w:sectPr w:rsidR="00E6362C" w:rsidRPr="00E6362C" w:rsidSect="00E6362C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1361" w:right="992" w:bottom="1134" w:left="1134" w:header="567" w:footer="493" w:gutter="0"/>
          <w:cols w:space="60"/>
          <w:noEndnote/>
          <w:docGrid w:linePitch="299"/>
        </w:sectPr>
      </w:pPr>
    </w:p>
    <w:p w14:paraId="7820B33A" w14:textId="77777777" w:rsidR="00E6362C" w:rsidRPr="00E6362C" w:rsidRDefault="00E6362C" w:rsidP="00E6362C">
      <w:pPr>
        <w:spacing w:after="0" w:line="240" w:lineRule="auto"/>
        <w:rPr>
          <w:rFonts w:ascii="Arial" w:eastAsia="Calibri" w:hAnsi="Arial" w:cs="Arial"/>
        </w:rPr>
      </w:pPr>
    </w:p>
    <w:p w14:paraId="1988B427" w14:textId="1F42B362" w:rsidR="00E6362C" w:rsidRPr="00E6362C" w:rsidRDefault="00E6362C" w:rsidP="00E6362C">
      <w:pPr>
        <w:tabs>
          <w:tab w:val="left" w:pos="3957"/>
        </w:tabs>
        <w:spacing w:after="200" w:line="276" w:lineRule="auto"/>
        <w:jc w:val="right"/>
        <w:rPr>
          <w:rFonts w:ascii="Arial" w:eastAsia="Calibri" w:hAnsi="Arial" w:cs="Arial"/>
          <w:b/>
          <w:sz w:val="28"/>
          <w:szCs w:val="28"/>
          <w:lang w:eastAsia="pl-PL"/>
        </w:rPr>
      </w:pPr>
      <w:r w:rsidRPr="00E6362C">
        <w:rPr>
          <w:rFonts w:ascii="Arial" w:eastAsia="Times New Roman" w:hAnsi="Arial" w:cs="Arial"/>
          <w:b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lang w:eastAsia="pl-PL"/>
        </w:rPr>
        <w:t>5</w:t>
      </w:r>
      <w:r w:rsidRPr="00E6362C">
        <w:rPr>
          <w:rFonts w:ascii="Arial" w:eastAsia="Times New Roman" w:hAnsi="Arial" w:cs="Arial"/>
          <w:b/>
          <w:lang w:eastAsia="pl-PL"/>
        </w:rPr>
        <w:t xml:space="preserve"> do SWZ</w:t>
      </w:r>
    </w:p>
    <w:p w14:paraId="2C740E37" w14:textId="27B5C9E5" w:rsidR="00E6362C" w:rsidRPr="00E6362C" w:rsidRDefault="009F28D7" w:rsidP="00E6362C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Times New Roman" w:hAnsi="Arial" w:cs="Arial"/>
          <w:b/>
          <w:bCs/>
          <w:noProof/>
          <w:spacing w:val="20"/>
          <w:sz w:val="24"/>
          <w:szCs w:val="20"/>
          <w:lang w:eastAsia="pl-PL"/>
        </w:rPr>
        <w:drawing>
          <wp:inline distT="0" distB="0" distL="0" distR="0" wp14:anchorId="040F1F7A" wp14:editId="53373129">
            <wp:extent cx="6212205" cy="894080"/>
            <wp:effectExtent l="0" t="0" r="0" b="1270"/>
            <wp:docPr id="1810632808" name="Obraz 1810632808" descr="Obraz zawierający tekst, zrzut ekranu, Czcionka, log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258646" name="Obraz 1858258646" descr="Obraz zawierający tekst, zrzut ekranu, Czcionka, logo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89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5229D8" w14:textId="77777777" w:rsidR="00E6362C" w:rsidRPr="00E6362C" w:rsidRDefault="00E6362C" w:rsidP="00E6362C">
      <w:pPr>
        <w:spacing w:after="0" w:line="276" w:lineRule="auto"/>
        <w:ind w:left="425" w:hanging="425"/>
        <w:jc w:val="center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b/>
          <w:lang w:eastAsia="pl-PL"/>
        </w:rPr>
        <w:t xml:space="preserve">WYKAZ WYKONANYCH USŁUG W OKRESIE OSTATNICH </w:t>
      </w:r>
      <w:r>
        <w:rPr>
          <w:rFonts w:ascii="Arial" w:eastAsia="Calibri" w:hAnsi="Arial" w:cs="Arial"/>
          <w:b/>
          <w:lang w:eastAsia="pl-PL"/>
        </w:rPr>
        <w:t xml:space="preserve">5 </w:t>
      </w:r>
      <w:r w:rsidRPr="00E6362C">
        <w:rPr>
          <w:rFonts w:ascii="Arial" w:eastAsia="Calibri" w:hAnsi="Arial" w:cs="Arial"/>
          <w:b/>
          <w:lang w:eastAsia="pl-PL"/>
        </w:rPr>
        <w:t xml:space="preserve">LAT PRZED UPŁYWEM TERMINU SKŁADANIA OFERT** </w:t>
      </w:r>
    </w:p>
    <w:p w14:paraId="1A1C49D1" w14:textId="77777777" w:rsidR="00E6362C" w:rsidRPr="00E6362C" w:rsidRDefault="00E6362C" w:rsidP="00E6362C">
      <w:pPr>
        <w:spacing w:after="0" w:line="276" w:lineRule="auto"/>
        <w:ind w:left="425" w:hanging="425"/>
        <w:jc w:val="center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b/>
          <w:lang w:eastAsia="pl-PL"/>
        </w:rPr>
        <w:t>**)jeśli okres działalności jest krótszy, to w tym okresie</w:t>
      </w:r>
    </w:p>
    <w:p w14:paraId="4A48A4A0" w14:textId="77777777" w:rsidR="00E6362C" w:rsidRPr="00E6362C" w:rsidRDefault="00E6362C" w:rsidP="00E6362C">
      <w:pPr>
        <w:spacing w:after="0" w:line="276" w:lineRule="auto"/>
        <w:ind w:left="425" w:hanging="425"/>
        <w:jc w:val="center"/>
        <w:rPr>
          <w:rFonts w:ascii="Arial" w:eastAsia="Calibri" w:hAnsi="Arial" w:cs="Arial"/>
          <w:b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14:paraId="5EF30E94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E075D3" w14:textId="77777777" w:rsidR="00E6362C" w:rsidRPr="00E6362C" w:rsidRDefault="00E6362C" w:rsidP="00E6362C">
            <w:pPr>
              <w:tabs>
                <w:tab w:val="left" w:pos="9781"/>
              </w:tabs>
              <w:suppressAutoHyphens/>
              <w:spacing w:after="0" w:line="276" w:lineRule="auto"/>
              <w:ind w:left="425" w:hanging="425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  <w:r w:rsidRPr="00E6362C"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115087A" w14:textId="77777777" w:rsidR="00E6362C" w:rsidRPr="00E6362C" w:rsidRDefault="00E6362C" w:rsidP="00E6362C">
            <w:pPr>
              <w:tabs>
                <w:tab w:val="left" w:pos="9781"/>
              </w:tabs>
              <w:spacing w:after="0" w:line="276" w:lineRule="auto"/>
              <w:ind w:left="425" w:hanging="425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E6362C" w:rsidRPr="00E6362C" w14:paraId="2687BBF1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330F0" w14:textId="77777777" w:rsidR="00E6362C" w:rsidRPr="00E6362C" w:rsidRDefault="00E6362C" w:rsidP="00E6362C">
            <w:pPr>
              <w:tabs>
                <w:tab w:val="left" w:pos="9781"/>
              </w:tabs>
              <w:suppressAutoHyphens/>
              <w:spacing w:after="0" w:line="276" w:lineRule="auto"/>
              <w:ind w:left="425" w:hanging="425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</w:p>
          <w:p w14:paraId="1CF9339E" w14:textId="77777777" w:rsidR="00E6362C" w:rsidRPr="00E6362C" w:rsidRDefault="00E6362C" w:rsidP="00E6362C">
            <w:pPr>
              <w:tabs>
                <w:tab w:val="left" w:pos="9781"/>
              </w:tabs>
              <w:suppressAutoHyphens/>
              <w:spacing w:after="0" w:line="276" w:lineRule="auto"/>
              <w:ind w:left="425" w:hanging="425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  <w:r w:rsidRPr="00E6362C"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F3DF25E" w14:textId="77777777" w:rsidR="00E6362C" w:rsidRPr="00E6362C" w:rsidRDefault="00E6362C" w:rsidP="00E6362C">
            <w:pPr>
              <w:tabs>
                <w:tab w:val="left" w:pos="9781"/>
              </w:tabs>
              <w:spacing w:after="0" w:line="276" w:lineRule="auto"/>
              <w:ind w:left="425" w:hanging="425"/>
              <w:jc w:val="both"/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4041E471" w14:textId="77777777" w:rsidR="00E6362C" w:rsidRPr="00E6362C" w:rsidRDefault="00E6362C" w:rsidP="00E6362C">
      <w:pPr>
        <w:spacing w:after="60" w:line="276" w:lineRule="auto"/>
        <w:jc w:val="both"/>
        <w:rPr>
          <w:rFonts w:ascii="Arial" w:eastAsia="Calibri" w:hAnsi="Arial" w:cs="Arial"/>
          <w:lang w:eastAsia="pl-PL"/>
        </w:rPr>
      </w:pPr>
    </w:p>
    <w:p w14:paraId="3AE59F5D" w14:textId="12674C26" w:rsidR="00E6362C" w:rsidRPr="002E1F79" w:rsidRDefault="00E6362C" w:rsidP="00E6362C">
      <w:pPr>
        <w:spacing w:after="60" w:line="276" w:lineRule="auto"/>
        <w:jc w:val="both"/>
        <w:rPr>
          <w:rFonts w:ascii="Arial" w:eastAsia="Calibri" w:hAnsi="Arial" w:cs="Arial"/>
          <w:b/>
          <w:bCs/>
          <w:lang w:eastAsia="pl-PL"/>
        </w:rPr>
      </w:pPr>
      <w:r w:rsidRPr="00E6362C">
        <w:rPr>
          <w:rFonts w:ascii="Arial" w:eastAsia="Calibri" w:hAnsi="Arial" w:cs="Arial"/>
          <w:lang w:eastAsia="pl-PL"/>
        </w:rPr>
        <w:t xml:space="preserve">Postępowanie o udzielenie zamówienia niepublicznego prowadzonego w trybie przetargu nieograniczonego pn.: </w:t>
      </w:r>
      <w:r w:rsidR="00F53EC6" w:rsidRPr="00F53EC6">
        <w:rPr>
          <w:rFonts w:ascii="Arial" w:eastAsia="Calibri" w:hAnsi="Arial" w:cs="Arial"/>
          <w:b/>
          <w:lang w:eastAsia="pl-PL"/>
        </w:rPr>
        <w:t>„</w:t>
      </w:r>
      <w:r w:rsidR="002E1F79" w:rsidRPr="002E1F79">
        <w:rPr>
          <w:rFonts w:ascii="Arial" w:eastAsia="Calibri" w:hAnsi="Arial" w:cs="Arial"/>
          <w:b/>
          <w:lang w:eastAsia="pl-PL"/>
        </w:rPr>
        <w:t>Świadczenie usługi Inżyniera Kontraktu sprawującego nadzór inwestorski nad robotami budowlanymi w ramach zadania inwestycyjnego pn.</w:t>
      </w:r>
      <w:r w:rsidR="002E1F79" w:rsidRPr="002E1F79">
        <w:rPr>
          <w:rFonts w:ascii="Arial" w:eastAsia="Calibri" w:hAnsi="Arial" w:cs="Arial"/>
          <w:b/>
          <w:iCs/>
          <w:lang w:eastAsia="pl-PL"/>
        </w:rPr>
        <w:t xml:space="preserve"> </w:t>
      </w:r>
      <w:r w:rsidR="002E1F79" w:rsidRPr="002E1F79">
        <w:rPr>
          <w:rFonts w:ascii="Arial" w:eastAsia="Calibri" w:hAnsi="Arial" w:cs="Arial"/>
          <w:b/>
          <w:iCs/>
          <w:lang w:eastAsia="pl-PL"/>
        </w:rPr>
        <w:br/>
        <w:t>„Przebudowa dworca kolejowego Żyrardów</w:t>
      </w:r>
      <w:r w:rsidR="002E1F79" w:rsidRPr="002E1F79">
        <w:rPr>
          <w:rFonts w:ascii="Arial" w:eastAsia="Calibri" w:hAnsi="Arial" w:cs="Arial"/>
          <w:b/>
          <w:bCs/>
          <w:lang w:eastAsia="pl-PL"/>
        </w:rPr>
        <w:t>”</w:t>
      </w:r>
      <w:r w:rsidR="00F53EC6" w:rsidRPr="00F53EC6">
        <w:rPr>
          <w:rFonts w:ascii="Arial" w:eastAsia="Calibri" w:hAnsi="Arial" w:cs="Arial"/>
          <w:b/>
          <w:lang w:eastAsia="pl-PL"/>
        </w:rPr>
        <w:t>”</w:t>
      </w:r>
      <w:r w:rsidRPr="00247989">
        <w:rPr>
          <w:rFonts w:ascii="Arial" w:eastAsia="Calibri" w:hAnsi="Arial" w:cs="Arial"/>
          <w:bCs/>
          <w:lang w:eastAsia="pl-PL"/>
        </w:rPr>
        <w:t>.</w:t>
      </w:r>
    </w:p>
    <w:tbl>
      <w:tblPr>
        <w:tblW w:w="572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2518"/>
        <w:gridCol w:w="2901"/>
        <w:gridCol w:w="3485"/>
        <w:gridCol w:w="2029"/>
        <w:gridCol w:w="10"/>
        <w:gridCol w:w="1285"/>
        <w:gridCol w:w="10"/>
        <w:gridCol w:w="1590"/>
        <w:gridCol w:w="10"/>
        <w:gridCol w:w="1888"/>
      </w:tblGrid>
      <w:tr w:rsidR="00E6362C" w:rsidRPr="00E6362C" w14:paraId="7BFF4837" w14:textId="77777777" w:rsidTr="00E6362C">
        <w:trPr>
          <w:trHeight w:val="30"/>
          <w:jc w:val="center"/>
        </w:trPr>
        <w:tc>
          <w:tcPr>
            <w:tcW w:w="203" w:type="pct"/>
            <w:shd w:val="clear" w:color="auto" w:fill="D9D9D9"/>
            <w:vAlign w:val="center"/>
          </w:tcPr>
          <w:p w14:paraId="161F843C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768" w:type="pct"/>
            <w:shd w:val="clear" w:color="auto" w:fill="D9D9D9"/>
            <w:vAlign w:val="center"/>
          </w:tcPr>
          <w:p w14:paraId="5220B648" w14:textId="77777777" w:rsidR="00E6362C" w:rsidRPr="00E6362C" w:rsidRDefault="00E6362C" w:rsidP="00E6362C">
            <w:pPr>
              <w:pBdr>
                <w:bottom w:val="double" w:sz="6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Zamawiający na rzecz którego realizowane było zamówienie</w:t>
            </w:r>
          </w:p>
          <w:p w14:paraId="4BFDC2BF" w14:textId="77777777" w:rsidR="00E6362C" w:rsidRPr="00E6362C" w:rsidRDefault="00E6362C" w:rsidP="00E6362C">
            <w:pPr>
              <w:pBdr>
                <w:bottom w:val="double" w:sz="6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6124E403" w14:textId="77777777" w:rsidR="00E6362C" w:rsidRPr="00E6362C" w:rsidRDefault="00E6362C" w:rsidP="00E6362C">
            <w:pPr>
              <w:pBdr>
                <w:bottom w:val="double" w:sz="6" w:space="1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/ Wykonawca który realizował zamówienie</w:t>
            </w:r>
          </w:p>
          <w:p w14:paraId="5F4C43FE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[nazwa; adres; telefon kontaktowy]</w:t>
            </w:r>
          </w:p>
        </w:tc>
        <w:tc>
          <w:tcPr>
            <w:tcW w:w="885" w:type="pct"/>
            <w:shd w:val="clear" w:color="auto" w:fill="D9D9D9"/>
            <w:vAlign w:val="center"/>
          </w:tcPr>
          <w:p w14:paraId="0BD95F9D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2D35B293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00106F26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1184ABB2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29BB898F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Opis budynku, dla którego realizowana była usługa </w:t>
            </w:r>
          </w:p>
          <w:p w14:paraId="1A98F56F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790C535A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[proszę o wskazanie i określenie budynku zgodnie z rozdziałem </w:t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br/>
              <w:t>VI ust. 1 pkt 2) lit. a) SWZ</w:t>
            </w:r>
          </w:p>
          <w:p w14:paraId="68E68E17" w14:textId="77777777" w:rsidR="00E6362C" w:rsidRPr="00E6362C" w:rsidRDefault="00E6362C" w:rsidP="00E6362C">
            <w:pPr>
              <w:spacing w:after="0" w:line="276" w:lineRule="auto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6FE605DC" w14:textId="77777777" w:rsidR="00E6362C" w:rsidRPr="00E6362C" w:rsidRDefault="00E6362C" w:rsidP="00E6362C">
            <w:pPr>
              <w:spacing w:after="0" w:line="276" w:lineRule="auto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667BAC46" w14:textId="77777777" w:rsidR="00E6362C" w:rsidRPr="00E6362C" w:rsidRDefault="00E6362C" w:rsidP="00E6362C">
            <w:pPr>
              <w:spacing w:after="0" w:line="276" w:lineRule="auto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318CF43D" w14:textId="77777777" w:rsidR="00E6362C" w:rsidRPr="00E6362C" w:rsidRDefault="00E6362C" w:rsidP="00E6362C">
            <w:pPr>
              <w:spacing w:after="0" w:line="276" w:lineRule="auto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078296D7" w14:textId="77777777" w:rsidR="00E6362C" w:rsidRPr="00E6362C" w:rsidRDefault="00E6362C" w:rsidP="00E6362C">
            <w:pPr>
              <w:spacing w:after="0" w:line="276" w:lineRule="auto"/>
              <w:ind w:left="425" w:hanging="425"/>
              <w:jc w:val="both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63" w:type="pct"/>
            <w:shd w:val="clear" w:color="auto" w:fill="D9D9D9"/>
            <w:vAlign w:val="center"/>
          </w:tcPr>
          <w:p w14:paraId="37E15EF1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5C041D2A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nadzorowanych robót</w:t>
            </w:r>
          </w:p>
          <w:p w14:paraId="24DFB764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[proszę o wskazanie zakresu zgodnie </w:t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br/>
              <w:t>z rozdziałem VI ust. 1 pkt 2) lit. a) SWZ]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358B36B8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Wartość brutto nadzorowanej roboty budowlanej</w:t>
            </w:r>
          </w:p>
          <w:p w14:paraId="38BEFDF2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(nie mniejsza niż:</w:t>
            </w:r>
          </w:p>
          <w:p w14:paraId="1221033C" w14:textId="63B14BF1" w:rsidR="00E6362C" w:rsidRPr="00E6362C" w:rsidRDefault="002E1F79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10</w:t>
            </w:r>
            <w:r w:rsidR="004422E3" w:rsidRPr="00A40D4B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AF5F0D" w:rsidRPr="00A40D4B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00</w:t>
            </w:r>
            <w:r w:rsidR="004422E3" w:rsidRPr="00A40D4B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0</w:t>
            </w:r>
            <w:r w:rsidR="00AF5F0D" w:rsidRPr="00A40D4B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 xml:space="preserve"> 000,00</w:t>
            </w:r>
            <w:r w:rsidR="00E6362C" w:rsidRPr="00A40D4B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 xml:space="preserve"> zł</w:t>
            </w:r>
            <w:r w:rsidR="00E6362C" w:rsidRPr="00A40D4B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brutto</w:t>
            </w:r>
            <w:r w:rsidR="00E6362C"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zgodnie z rozdz</w:t>
            </w:r>
            <w:r w:rsidR="00B2081E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iałem VI ust. 1 pkt 2) lit. a) </w:t>
            </w:r>
            <w:proofErr w:type="spellStart"/>
            <w:r w:rsidR="00E6362C"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ppkt</w:t>
            </w:r>
            <w:proofErr w:type="spellEnd"/>
            <w:r w:rsidR="00E6362C"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i) oraz </w:t>
            </w:r>
            <w:proofErr w:type="spellStart"/>
            <w:r w:rsidR="00E6362C"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ppkt</w:t>
            </w:r>
            <w:proofErr w:type="spellEnd"/>
            <w:r w:rsidR="00E6362C"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 ii) SWZ.</w:t>
            </w:r>
          </w:p>
        </w:tc>
        <w:tc>
          <w:tcPr>
            <w:tcW w:w="395" w:type="pct"/>
            <w:gridSpan w:val="2"/>
            <w:shd w:val="clear" w:color="auto" w:fill="D9D9D9"/>
            <w:vAlign w:val="center"/>
          </w:tcPr>
          <w:p w14:paraId="1785D1DE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Termin realizacji zamówienia</w:t>
            </w:r>
          </w:p>
          <w:p w14:paraId="03D0E68D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[od </w:t>
            </w:r>
            <w:proofErr w:type="spellStart"/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dd</w:t>
            </w:r>
            <w:proofErr w:type="spellEnd"/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/mm/</w:t>
            </w:r>
            <w:proofErr w:type="spellStart"/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rrrr</w:t>
            </w:r>
            <w:proofErr w:type="spellEnd"/>
          </w:p>
          <w:p w14:paraId="00296BD8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do </w:t>
            </w:r>
            <w:proofErr w:type="spellStart"/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dd</w:t>
            </w:r>
            <w:proofErr w:type="spellEnd"/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/mm/</w:t>
            </w:r>
            <w:proofErr w:type="spellStart"/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rrrr</w:t>
            </w:r>
            <w:proofErr w:type="spellEnd"/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488" w:type="pct"/>
            <w:gridSpan w:val="2"/>
            <w:shd w:val="clear" w:color="auto" w:fill="D9D9D9"/>
            <w:vAlign w:val="center"/>
          </w:tcPr>
          <w:p w14:paraId="501AEEEC" w14:textId="77777777" w:rsidR="00E6362C" w:rsidRPr="00E6362C" w:rsidRDefault="00E6362C" w:rsidP="00E6362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Nazwa piku/plików w którym/których znajduje się dowód potwierdzający, iż usługa została wykonana należycie</w:t>
            </w:r>
          </w:p>
        </w:tc>
        <w:tc>
          <w:tcPr>
            <w:tcW w:w="579" w:type="pct"/>
            <w:gridSpan w:val="2"/>
            <w:shd w:val="clear" w:color="auto" w:fill="D9D9D9"/>
            <w:vAlign w:val="center"/>
          </w:tcPr>
          <w:p w14:paraId="344CA915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Podstawa dysponowania</w:t>
            </w:r>
          </w:p>
        </w:tc>
      </w:tr>
      <w:tr w:rsidR="00E6362C" w:rsidRPr="00E6362C" w14:paraId="31B1B2B2" w14:textId="77777777" w:rsidTr="00E6362C">
        <w:trPr>
          <w:jc w:val="center"/>
        </w:trPr>
        <w:tc>
          <w:tcPr>
            <w:tcW w:w="203" w:type="pct"/>
          </w:tcPr>
          <w:p w14:paraId="0B827206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lang w:eastAsia="pl-PL"/>
              </w:rPr>
              <w:lastRenderedPageBreak/>
              <w:t>1</w:t>
            </w:r>
            <w:r w:rsidRPr="00E6362C">
              <w:rPr>
                <w:rFonts w:ascii="Arial" w:eastAsia="Calibri" w:hAnsi="Arial" w:cs="Arial"/>
                <w:b/>
                <w:bCs/>
                <w:lang w:eastAsia="pl-PL"/>
              </w:rPr>
              <w:t>.</w:t>
            </w:r>
          </w:p>
        </w:tc>
        <w:tc>
          <w:tcPr>
            <w:tcW w:w="768" w:type="pct"/>
          </w:tcPr>
          <w:p w14:paraId="265D1664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885" w:type="pct"/>
          </w:tcPr>
          <w:p w14:paraId="5C30B55F" w14:textId="77777777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A23A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Oświadczamy, iż zamówienie pn.: ……………………………………………………………………</w:t>
            </w:r>
          </w:p>
          <w:p w14:paraId="53AADC72" w14:textId="77777777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A23A5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nazwę)</w:t>
            </w:r>
          </w:p>
          <w:p w14:paraId="5CD7E092" w14:textId="77777777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60CF351A" w14:textId="77777777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A23A5">
              <w:rPr>
                <w:rFonts w:ascii="Arial" w:eastAsia="Calibri" w:hAnsi="Arial" w:cs="Arial"/>
                <w:sz w:val="20"/>
                <w:szCs w:val="20"/>
              </w:rPr>
              <w:t xml:space="preserve">obejmowało usługę nadzoru inwestorskiego nad realizacją roboty budowlanej polegającej </w:t>
            </w:r>
          </w:p>
          <w:p w14:paraId="08350E26" w14:textId="77777777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A23A5">
              <w:rPr>
                <w:rFonts w:ascii="Arial" w:eastAsia="Calibri" w:hAnsi="Arial" w:cs="Arial"/>
                <w:sz w:val="20"/>
                <w:szCs w:val="20"/>
              </w:rPr>
              <w:t>na</w:t>
            </w:r>
          </w:p>
          <w:p w14:paraId="766C8A43" w14:textId="77777777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A23A5">
              <w:rPr>
                <w:rFonts w:ascii="Arial" w:eastAsia="Calibri" w:hAnsi="Arial" w:cs="Arial"/>
                <w:sz w:val="20"/>
                <w:szCs w:val="20"/>
              </w:rPr>
              <w:t>budowie TAK/NIE*</w:t>
            </w:r>
          </w:p>
          <w:p w14:paraId="3D0130F7" w14:textId="77777777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A23A5">
              <w:rPr>
                <w:rFonts w:ascii="Arial" w:eastAsia="Calibri" w:hAnsi="Arial" w:cs="Arial"/>
                <w:sz w:val="20"/>
                <w:szCs w:val="20"/>
              </w:rPr>
              <w:t>przebudowie TAK/NIE*</w:t>
            </w:r>
          </w:p>
          <w:p w14:paraId="71C03AAF" w14:textId="77777777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6984C4C" w14:textId="24DA57FF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A23A5">
              <w:rPr>
                <w:rFonts w:ascii="Arial" w:eastAsia="Calibri" w:hAnsi="Arial" w:cs="Arial"/>
                <w:sz w:val="20"/>
                <w:szCs w:val="20"/>
              </w:rPr>
              <w:t>budynku użyteczności publicznej,</w:t>
            </w:r>
            <w:r w:rsidRPr="009A23A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zgodnie z definicją zawartą w § 3 pkt 6 rozporządzenia Ministra Infrastruktury z dnia 12 kwietnia 2002 r. w sprawie warunków technicznych, jakim powinny odpowiadać budynki </w:t>
            </w:r>
            <w:r w:rsidRPr="009A23A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>i ich usytuowanie (Dz. U. z 2022 r., poz. 1225), tj.:</w:t>
            </w:r>
          </w:p>
          <w:p w14:paraId="4BB40236" w14:textId="77777777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  <w:r w:rsidRPr="009A23A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</w:t>
            </w:r>
            <w:r w:rsidRPr="009A23A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9A23A5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(</w:t>
            </w:r>
            <w:r w:rsidRPr="009A23A5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wskazać budynek użyteczności publicznej)</w:t>
            </w:r>
          </w:p>
          <w:p w14:paraId="53C59C2C" w14:textId="77777777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F05138F" w14:textId="77777777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A23A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……………………. </w:t>
            </w:r>
          </w:p>
          <w:p w14:paraId="60CC2B0A" w14:textId="77777777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A23A5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  <w:r w:rsidRPr="009A23A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60128CB0" w14:textId="77777777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63" w:type="pct"/>
          </w:tcPr>
          <w:p w14:paraId="42AC3240" w14:textId="77777777" w:rsidR="00E6362C" w:rsidRPr="009A23A5" w:rsidRDefault="00E6362C" w:rsidP="00E6362C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9A23A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Oświadczamy, iż zakres nadzorowanej roboty budowlanej obejmował co najmniej:</w:t>
            </w:r>
            <w:r w:rsidRPr="009A23A5">
              <w:rPr>
                <w:rFonts w:ascii="Calibri" w:eastAsia="Calibri" w:hAnsi="Calibri" w:cs="Times New Roman"/>
              </w:rPr>
              <w:t xml:space="preserve"> </w:t>
            </w:r>
          </w:p>
          <w:p w14:paraId="631093D2" w14:textId="77777777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A23A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konstrukcyjne,</w:t>
            </w:r>
          </w:p>
          <w:p w14:paraId="0E03BF93" w14:textId="77777777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A23A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wykończeniowe,</w:t>
            </w:r>
          </w:p>
          <w:p w14:paraId="40D92D8A" w14:textId="77777777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A23A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elewacyjne,</w:t>
            </w:r>
          </w:p>
          <w:p w14:paraId="2546F02F" w14:textId="2FA10158" w:rsidR="002E1F79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A23A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instalacyjne w branżach: sanitarnej, elektrycznej, teletechnicznej,</w:t>
            </w:r>
            <w:r w:rsidRPr="009A23A5">
              <w:rPr>
                <w:rFonts w:ascii="Calibri" w:eastAsia="Calibri" w:hAnsi="Calibri" w:cs="Times New Roman"/>
              </w:rPr>
              <w:t xml:space="preserve"> </w:t>
            </w:r>
            <w:r w:rsidRPr="009A23A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tym: system kontroli dostępu, system monitoringu wizyjnego, system </w:t>
            </w:r>
            <w:r w:rsidR="00224144" w:rsidRPr="009A23A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sygnalizacji włamania i napadu</w:t>
            </w:r>
            <w:r w:rsidR="002E1F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, system sygnalizacji pożaru.</w:t>
            </w:r>
          </w:p>
          <w:p w14:paraId="4EBD617D" w14:textId="77777777" w:rsidR="002E1F79" w:rsidRDefault="002E1F79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42B792AF" w14:textId="0DEF02B1" w:rsidR="00E6362C" w:rsidRPr="009A23A5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A23A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17831360" w14:textId="77777777" w:rsidR="00E6362C" w:rsidRPr="009A23A5" w:rsidRDefault="00E6362C" w:rsidP="00E6362C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2" w:type="pct"/>
            <w:gridSpan w:val="2"/>
          </w:tcPr>
          <w:p w14:paraId="1A8B0E83" w14:textId="29857FFB" w:rsidR="00AF5F0D" w:rsidRPr="009A23A5" w:rsidRDefault="00AF5F0D" w:rsidP="00AF5F0D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9A23A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Oświad</w:t>
            </w:r>
            <w:r w:rsidR="00B2081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czamy, iż wartość nadzorowanej </w:t>
            </w:r>
            <w:r w:rsidRPr="009A23A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roboty budowlanej wynosiła:</w:t>
            </w:r>
          </w:p>
          <w:p w14:paraId="63B879C0" w14:textId="77777777" w:rsidR="00AF5F0D" w:rsidRPr="009A23A5" w:rsidRDefault="00AF5F0D" w:rsidP="00AF5F0D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9A23A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……………… zł brutto </w:t>
            </w:r>
          </w:p>
          <w:p w14:paraId="3723A380" w14:textId="77777777" w:rsidR="00AF5F0D" w:rsidRPr="009A23A5" w:rsidRDefault="00AF5F0D" w:rsidP="00AF5F0D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9A23A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(nie mniejsza niż </w:t>
            </w:r>
          </w:p>
          <w:p w14:paraId="6D443CCA" w14:textId="5AE048CB" w:rsidR="00AF5F0D" w:rsidRPr="009A23A5" w:rsidRDefault="002E1F79" w:rsidP="000B4334">
            <w:pPr>
              <w:spacing w:after="200"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</w:t>
            </w:r>
            <w:r w:rsidR="00C9769B" w:rsidRPr="009A23A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422E3" w:rsidRPr="009A23A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0</w:t>
            </w:r>
            <w:r w:rsidR="00C9769B" w:rsidRPr="009A23A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00 000,00 zł </w:t>
            </w:r>
            <w:r w:rsidR="00AF5F0D" w:rsidRPr="009A23A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brutto) </w:t>
            </w:r>
          </w:p>
          <w:p w14:paraId="6DDD02AC" w14:textId="77777777" w:rsidR="00E6362C" w:rsidRPr="009A23A5" w:rsidRDefault="00AF5F0D" w:rsidP="00AF5F0D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lang w:eastAsia="pl-PL"/>
              </w:rPr>
            </w:pPr>
            <w:r w:rsidRPr="009A23A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(wskazać kwotę)</w:t>
            </w:r>
          </w:p>
        </w:tc>
        <w:tc>
          <w:tcPr>
            <w:tcW w:w="395" w:type="pct"/>
            <w:gridSpan w:val="2"/>
          </w:tcPr>
          <w:p w14:paraId="52BC72E6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488" w:type="pct"/>
            <w:gridSpan w:val="2"/>
          </w:tcPr>
          <w:p w14:paraId="2290C97B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576" w:type="pct"/>
          </w:tcPr>
          <w:p w14:paraId="278E4B0D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18E2039F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Zdolność techniczna własna/ podmiotu udostępniającego zasoby*</w:t>
            </w:r>
          </w:p>
        </w:tc>
      </w:tr>
      <w:tr w:rsidR="00E6362C" w:rsidRPr="00E6362C" w14:paraId="7583D58D" w14:textId="77777777" w:rsidTr="00E6362C">
        <w:trPr>
          <w:jc w:val="center"/>
        </w:trPr>
        <w:tc>
          <w:tcPr>
            <w:tcW w:w="203" w:type="pct"/>
          </w:tcPr>
          <w:p w14:paraId="09211888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lang w:eastAsia="pl-PL"/>
              </w:rPr>
              <w:t>2.</w:t>
            </w:r>
          </w:p>
        </w:tc>
        <w:tc>
          <w:tcPr>
            <w:tcW w:w="768" w:type="pct"/>
          </w:tcPr>
          <w:p w14:paraId="55B6BFEB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885" w:type="pct"/>
          </w:tcPr>
          <w:p w14:paraId="5EED8225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Oświadczamy, iż zamówienie pn.: 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……………………………………………………………………</w:t>
            </w:r>
          </w:p>
          <w:p w14:paraId="58A6B53C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nazwę)</w:t>
            </w:r>
          </w:p>
          <w:p w14:paraId="0E8398F0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698EF65E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</w:rPr>
              <w:t xml:space="preserve">obejmowało usługę nadzoru inwestorskiego nad realizacją roboty budowlanej polegającej </w:t>
            </w:r>
          </w:p>
          <w:p w14:paraId="2C8E636B" w14:textId="584B4428" w:rsidR="00E6362C" w:rsidRPr="00E6362C" w:rsidRDefault="00E6362C" w:rsidP="00E6362C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</w:rPr>
              <w:t>na przebudowie budynku użyteczności publicznej,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wpisanego do rejestru zabytków lub ewidencji zabytków</w:t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, 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zgodnie z definicją zawartą w § 3 pkt 6 rozporządzenia Ministra Infrastruktury z dnia 12 kwietnia 2002 r. w sprawie warunków technicznych, jakim powinny odpowiadać budynki i ich usytuowanie (Dz. U. z 2022 r., poz. 1225) oraz zgodnie </w:t>
            </w:r>
            <w:r w:rsidR="0007443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z 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ustawą z dnia 23 lipca 2003 r. o ochronie zabytków i opiece nad zabytkami (Dz. U. z 202</w:t>
            </w:r>
            <w:r w:rsidR="007E096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4</w:t>
            </w:r>
            <w:r w:rsidR="00E26FF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r., poz. </w:t>
            </w:r>
            <w:r w:rsidR="007E096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1292</w:t>
            </w:r>
            <w:r w:rsidR="00E26FF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="00E26FF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="00E26FF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 zm.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), tj.:</w:t>
            </w:r>
          </w:p>
          <w:p w14:paraId="6D88CF98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(</w:t>
            </w:r>
            <w:r w:rsidRPr="00E6362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wskazać budynek użyteczności publicznej wpisany do rejestru zabytków lub ewidencji zabytków)</w:t>
            </w:r>
          </w:p>
          <w:p w14:paraId="3490DE40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34AB039C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……………………. </w:t>
            </w:r>
          </w:p>
          <w:p w14:paraId="1FB640A8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2DDB1D5D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4A023254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Ponadto, oświadczamy, iż powyższy budynek </w:t>
            </w:r>
            <w:r w:rsidRPr="00E6362C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użyteczności publicznej jest wpisany do:</w:t>
            </w:r>
          </w:p>
          <w:p w14:paraId="5151AD89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457B459F" w14:textId="77777777" w:rsidR="00E6362C" w:rsidRPr="00E6362C" w:rsidRDefault="00E6362C" w:rsidP="00E6362C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rejestru zabytków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TAK/NIE*</w:t>
            </w:r>
          </w:p>
          <w:p w14:paraId="252AD156" w14:textId="77777777" w:rsidR="00E6362C" w:rsidRPr="00E6362C" w:rsidRDefault="00E6362C" w:rsidP="00E6362C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18"/>
                <w:szCs w:val="18"/>
                <w:highlight w:val="yellow"/>
                <w:lang w:eastAsia="pl-PL"/>
              </w:rPr>
            </w:pPr>
            <w:r w:rsidRPr="00E6362C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ewidencji zabytków</w:t>
            </w: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TAK/NIE</w:t>
            </w:r>
          </w:p>
        </w:tc>
        <w:tc>
          <w:tcPr>
            <w:tcW w:w="1063" w:type="pct"/>
          </w:tcPr>
          <w:p w14:paraId="76AD8B48" w14:textId="77777777" w:rsidR="00E6362C" w:rsidRPr="00A40D4B" w:rsidRDefault="00E6362C" w:rsidP="00E6362C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40D4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Oświadczamy, iż zakres nadzorowanej roboty budowlanej obejmował co najmniej:</w:t>
            </w:r>
            <w:r w:rsidRPr="00A40D4B">
              <w:rPr>
                <w:rFonts w:ascii="Calibri" w:eastAsia="Calibri" w:hAnsi="Calibri" w:cs="Times New Roman"/>
              </w:rPr>
              <w:t xml:space="preserve"> </w:t>
            </w:r>
          </w:p>
          <w:p w14:paraId="7AC54E73" w14:textId="77777777" w:rsidR="00E6362C" w:rsidRPr="00A40D4B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40D4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- roboty budowlane konstrukcyjne,</w:t>
            </w:r>
          </w:p>
          <w:p w14:paraId="7E5F975F" w14:textId="77777777" w:rsidR="00E6362C" w:rsidRPr="00A40D4B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40D4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budowlane wykończeniowe,</w:t>
            </w:r>
          </w:p>
          <w:p w14:paraId="343F129F" w14:textId="77777777" w:rsidR="00E6362C" w:rsidRPr="00A40D4B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40D4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elewacyjne,</w:t>
            </w:r>
          </w:p>
          <w:p w14:paraId="72BA2205" w14:textId="77777777" w:rsidR="00E6362C" w:rsidRPr="00A40D4B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40D4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- roboty instalacyjne w branżach: sanitarnej, elektrycznej, teletechnicznej.</w:t>
            </w:r>
          </w:p>
          <w:p w14:paraId="69B805DC" w14:textId="77777777" w:rsidR="00E6362C" w:rsidRPr="00A40D4B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3C5C66D" w14:textId="77777777" w:rsidR="00E6362C" w:rsidRPr="00A40D4B" w:rsidRDefault="00E6362C" w:rsidP="00E6362C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A40D4B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655A26F3" w14:textId="77777777" w:rsidR="00E6362C" w:rsidRPr="00A40D4B" w:rsidRDefault="00E6362C" w:rsidP="00E6362C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622" w:type="pct"/>
            <w:gridSpan w:val="2"/>
          </w:tcPr>
          <w:p w14:paraId="4E9532EF" w14:textId="207323CB" w:rsidR="00AF5F0D" w:rsidRPr="00A40D4B" w:rsidRDefault="00AF5F0D" w:rsidP="00A40D4B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40D4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Oświad</w:t>
            </w:r>
            <w:r w:rsidR="00B2081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czamy, iż wartość </w:t>
            </w:r>
            <w:r w:rsidR="00B2081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 xml:space="preserve">nadzorowanej </w:t>
            </w:r>
            <w:r w:rsidRPr="00A40D4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roboty budowlanej wynosiła:</w:t>
            </w:r>
          </w:p>
          <w:p w14:paraId="4CCFE1ED" w14:textId="77777777" w:rsidR="00AF5F0D" w:rsidRPr="00A40D4B" w:rsidRDefault="00AF5F0D" w:rsidP="00A40D4B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40D4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……………… zł brutto </w:t>
            </w:r>
          </w:p>
          <w:p w14:paraId="5E1B188A" w14:textId="77777777" w:rsidR="00AF5F0D" w:rsidRPr="00A40D4B" w:rsidRDefault="00AF5F0D" w:rsidP="00A40D4B">
            <w:pPr>
              <w:suppressAutoHyphens/>
              <w:spacing w:after="20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40D4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(nie mniejsza niż </w:t>
            </w:r>
          </w:p>
          <w:p w14:paraId="50893EFF" w14:textId="2A69FCA1" w:rsidR="00AF5F0D" w:rsidRPr="00A40D4B" w:rsidRDefault="002E1F79" w:rsidP="00A40D4B">
            <w:pPr>
              <w:spacing w:after="200"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</w:t>
            </w:r>
            <w:r w:rsidR="00A868A4" w:rsidRPr="00A40D4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4422E3" w:rsidRPr="00A40D4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0</w:t>
            </w:r>
            <w:r w:rsidR="00AF5F0D" w:rsidRPr="00A40D4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00 000,00 zł brutto) </w:t>
            </w:r>
          </w:p>
          <w:p w14:paraId="3C42A6D0" w14:textId="77777777" w:rsidR="00E6362C" w:rsidRPr="00A40D4B" w:rsidRDefault="00AF5F0D" w:rsidP="00A40D4B">
            <w:pPr>
              <w:spacing w:after="200" w:line="276" w:lineRule="auto"/>
              <w:rPr>
                <w:rFonts w:ascii="Arial" w:eastAsia="Calibri" w:hAnsi="Arial" w:cs="Arial"/>
                <w:b/>
                <w:bCs/>
                <w:lang w:eastAsia="pl-PL"/>
              </w:rPr>
            </w:pPr>
            <w:r w:rsidRPr="00A40D4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(wskazać kwotę)</w:t>
            </w:r>
          </w:p>
        </w:tc>
        <w:tc>
          <w:tcPr>
            <w:tcW w:w="395" w:type="pct"/>
            <w:gridSpan w:val="2"/>
          </w:tcPr>
          <w:p w14:paraId="64063BCC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488" w:type="pct"/>
            <w:gridSpan w:val="2"/>
          </w:tcPr>
          <w:p w14:paraId="5E30F0D3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</w:p>
        </w:tc>
        <w:tc>
          <w:tcPr>
            <w:tcW w:w="576" w:type="pct"/>
          </w:tcPr>
          <w:p w14:paraId="1693C830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3E73A4BE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Zdolność techniczna własna/ podmiotu udostępniającego zasoby*</w:t>
            </w:r>
          </w:p>
        </w:tc>
      </w:tr>
    </w:tbl>
    <w:p w14:paraId="5DA47BD4" w14:textId="03AE9CC3" w:rsid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E6362C">
        <w:rPr>
          <w:rFonts w:ascii="Arial" w:eastAsia="Calibri" w:hAnsi="Arial" w:cs="Arial"/>
          <w:sz w:val="18"/>
          <w:szCs w:val="18"/>
          <w:lang w:eastAsia="pl-PL"/>
        </w:rPr>
        <w:lastRenderedPageBreak/>
        <w:t>* Niepotrzebne skreślić.</w:t>
      </w:r>
    </w:p>
    <w:p w14:paraId="5CC09E4F" w14:textId="77777777" w:rsidR="0071058F" w:rsidRPr="00B55E34" w:rsidRDefault="0071058F" w:rsidP="00E6362C">
      <w:pPr>
        <w:spacing w:after="0" w:line="276" w:lineRule="auto"/>
        <w:jc w:val="both"/>
        <w:rPr>
          <w:rFonts w:ascii="Arial" w:eastAsia="Calibri" w:hAnsi="Arial" w:cs="Arial"/>
          <w:sz w:val="19"/>
          <w:szCs w:val="19"/>
          <w:lang w:eastAsia="pl-PL"/>
        </w:rPr>
      </w:pPr>
    </w:p>
    <w:p w14:paraId="0A2F6CBB" w14:textId="7882123C" w:rsidR="00E6362C" w:rsidRPr="0022020A" w:rsidRDefault="00E6362C" w:rsidP="00AF5F0D">
      <w:pPr>
        <w:numPr>
          <w:ilvl w:val="3"/>
          <w:numId w:val="18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22020A">
        <w:rPr>
          <w:rFonts w:ascii="Arial" w:eastAsia="Times New Roman" w:hAnsi="Arial" w:cs="Arial"/>
          <w:sz w:val="19"/>
          <w:szCs w:val="19"/>
          <w:lang w:eastAsia="pl-PL"/>
        </w:rPr>
        <w:t xml:space="preserve">Wykazane usługi muszą spełniać warunek określony </w:t>
      </w:r>
      <w:del w:id="5" w:author="Błaszczyk Olga" w:date="2026-01-13T07:57:00Z" w16du:dateUtc="2026-01-13T06:57:00Z">
        <w:r w:rsidR="0078075F" w:rsidRPr="0022020A" w:rsidDel="00795B07">
          <w:rPr>
            <w:rFonts w:ascii="Arial" w:eastAsia="Times New Roman" w:hAnsi="Arial" w:cs="Arial"/>
            <w:sz w:val="19"/>
            <w:szCs w:val="19"/>
            <w:lang w:eastAsia="pl-PL"/>
          </w:rPr>
          <w:delText xml:space="preserve"> </w:delText>
        </w:r>
        <w:r w:rsidRPr="0022020A" w:rsidDel="00795B07">
          <w:rPr>
            <w:rFonts w:ascii="Arial" w:eastAsia="Times New Roman" w:hAnsi="Arial" w:cs="Arial"/>
            <w:sz w:val="19"/>
            <w:szCs w:val="19"/>
            <w:lang w:eastAsia="pl-PL"/>
          </w:rPr>
          <w:delText xml:space="preserve"> </w:delText>
        </w:r>
      </w:del>
      <w:r w:rsidRPr="0022020A">
        <w:rPr>
          <w:rFonts w:ascii="Arial" w:eastAsia="Times New Roman" w:hAnsi="Arial" w:cs="Arial"/>
          <w:sz w:val="19"/>
          <w:szCs w:val="19"/>
          <w:lang w:eastAsia="pl-PL"/>
        </w:rPr>
        <w:t xml:space="preserve">w rozdziale </w:t>
      </w:r>
      <w:r w:rsidRPr="0022020A">
        <w:rPr>
          <w:rFonts w:ascii="Arial" w:eastAsia="Times New Roman" w:hAnsi="Arial" w:cs="Arial"/>
          <w:b/>
          <w:sz w:val="19"/>
          <w:szCs w:val="19"/>
          <w:u w:val="single"/>
          <w:lang w:eastAsia="pl-PL"/>
        </w:rPr>
        <w:t>VI ust. 1 pkt 2) lit. a)</w:t>
      </w:r>
      <w:r w:rsidR="0078075F" w:rsidRPr="0022020A">
        <w:rPr>
          <w:rFonts w:ascii="Arial" w:eastAsia="Times New Roman" w:hAnsi="Arial" w:cs="Arial"/>
          <w:b/>
          <w:sz w:val="19"/>
          <w:szCs w:val="19"/>
          <w:u w:val="single"/>
          <w:lang w:eastAsia="pl-PL"/>
        </w:rPr>
        <w:t xml:space="preserve"> SWZ</w:t>
      </w:r>
      <w:r w:rsidRPr="0022020A">
        <w:rPr>
          <w:rFonts w:ascii="Arial" w:eastAsia="Times New Roman" w:hAnsi="Arial" w:cs="Arial"/>
          <w:b/>
          <w:sz w:val="19"/>
          <w:szCs w:val="19"/>
          <w:u w:val="single"/>
          <w:lang w:eastAsia="pl-PL"/>
        </w:rPr>
        <w:t>.</w:t>
      </w:r>
    </w:p>
    <w:p w14:paraId="586AE6F2" w14:textId="31028DC5" w:rsidR="00E6362C" w:rsidRPr="0022020A" w:rsidRDefault="00E6362C" w:rsidP="00AF5F0D">
      <w:pPr>
        <w:numPr>
          <w:ilvl w:val="3"/>
          <w:numId w:val="18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22020A">
        <w:rPr>
          <w:rFonts w:ascii="Arial" w:eastAsia="Times New Roman" w:hAnsi="Arial" w:cs="Arial"/>
          <w:sz w:val="19"/>
          <w:szCs w:val="19"/>
          <w:lang w:eastAsia="pl-PL"/>
        </w:rPr>
        <w:t xml:space="preserve">W przypadku podania wartości nadzorowanych robót budowlanych w walucie innej niż PLN, w celu oceny spełniania ww. warunku, Zamawiający dokona przeliczenia wskazanej kwoty na PLN według średniego kursu Narodowego Banku Polskiego obowiązującego w dniu wszczęcia postępowania </w:t>
      </w:r>
      <w:r w:rsidRPr="0022020A">
        <w:rPr>
          <w:rFonts w:ascii="Arial" w:eastAsia="Calibri" w:hAnsi="Arial" w:cs="Arial"/>
          <w:sz w:val="19"/>
          <w:szCs w:val="19"/>
        </w:rPr>
        <w:t>(dzień upublicznienia zapytania ofertowego w Bazie Konkurencyjności (2021</w:t>
      </w:r>
      <w:r w:rsidRPr="0022020A">
        <w:rPr>
          <w:rFonts w:ascii="Arial" w:eastAsia="Times New Roman" w:hAnsi="Arial" w:cs="Arial"/>
          <w:sz w:val="19"/>
          <w:szCs w:val="19"/>
          <w:lang w:eastAsia="pl-PL"/>
        </w:rPr>
        <w:t>)).</w:t>
      </w:r>
    </w:p>
    <w:p w14:paraId="182AC7C7" w14:textId="77777777" w:rsidR="00E6362C" w:rsidRPr="0022020A" w:rsidRDefault="00E6362C" w:rsidP="00AF5F0D">
      <w:pPr>
        <w:numPr>
          <w:ilvl w:val="3"/>
          <w:numId w:val="18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22020A">
        <w:rPr>
          <w:rFonts w:ascii="Arial" w:eastAsia="Times New Roman" w:hAnsi="Arial" w:cs="Arial"/>
          <w:sz w:val="19"/>
          <w:szCs w:val="19"/>
          <w:lang w:eastAsia="pl-PL"/>
        </w:rPr>
        <w:t>W przypadku gdy Wykonawca polega na zdolnościach podmiotów udostępniających zasoby – Wykonawca zobowiązany jest załączyć do oferty, zobowiązane podmiotu udostępniającego zasoby, o którym mowa w rozdziale VI ust. 5 SWZ</w:t>
      </w:r>
      <w:r w:rsidR="00347BB2" w:rsidRPr="0022020A">
        <w:rPr>
          <w:rFonts w:ascii="Arial" w:eastAsia="Times New Roman" w:hAnsi="Arial" w:cs="Arial"/>
          <w:sz w:val="19"/>
          <w:szCs w:val="19"/>
          <w:lang w:eastAsia="pl-PL"/>
        </w:rPr>
        <w:t xml:space="preserve">. Wzór zobowiązania </w:t>
      </w:r>
      <w:r w:rsidRPr="0022020A">
        <w:rPr>
          <w:rFonts w:ascii="Arial" w:eastAsia="Times New Roman" w:hAnsi="Arial" w:cs="Arial"/>
          <w:sz w:val="19"/>
          <w:szCs w:val="19"/>
          <w:lang w:eastAsia="pl-PL"/>
        </w:rPr>
        <w:t>stanowi Załącznik nr 8 do SWZ.</w:t>
      </w:r>
    </w:p>
    <w:p w14:paraId="1DD76BB8" w14:textId="77777777" w:rsidR="00A31CF9" w:rsidRDefault="00A31CF9" w:rsidP="00E6362C">
      <w:pPr>
        <w:spacing w:after="0" w:line="276" w:lineRule="auto"/>
        <w:ind w:left="851" w:hanging="873"/>
        <w:jc w:val="both"/>
        <w:rPr>
          <w:rFonts w:ascii="Arial" w:eastAsia="Calibri" w:hAnsi="Arial" w:cs="Arial"/>
          <w:b/>
          <w:sz w:val="19"/>
          <w:szCs w:val="19"/>
          <w:lang w:eastAsia="pl-PL"/>
        </w:rPr>
      </w:pPr>
    </w:p>
    <w:p w14:paraId="3C3EEC6B" w14:textId="682CE844" w:rsidR="00E6362C" w:rsidRPr="00E6362C" w:rsidRDefault="00E6362C" w:rsidP="00E6362C">
      <w:pPr>
        <w:spacing w:after="0" w:line="276" w:lineRule="auto"/>
        <w:ind w:left="851" w:hanging="873"/>
        <w:jc w:val="both"/>
        <w:rPr>
          <w:rFonts w:ascii="Arial" w:eastAsia="Calibri" w:hAnsi="Arial" w:cs="Arial"/>
          <w:b/>
          <w:sz w:val="19"/>
          <w:szCs w:val="19"/>
          <w:lang w:eastAsia="pl-PL"/>
        </w:rPr>
      </w:pPr>
      <w:r w:rsidRPr="00E6362C">
        <w:rPr>
          <w:rFonts w:ascii="Arial" w:eastAsia="Calibri" w:hAnsi="Arial" w:cs="Arial"/>
          <w:b/>
          <w:sz w:val="19"/>
          <w:szCs w:val="19"/>
          <w:lang w:eastAsia="pl-PL"/>
        </w:rPr>
        <w:t>W załączeniu:</w:t>
      </w:r>
    </w:p>
    <w:p w14:paraId="55009784" w14:textId="77777777" w:rsidR="00E6362C" w:rsidRPr="00E6362C" w:rsidRDefault="00E6362C" w:rsidP="00E6362C">
      <w:pPr>
        <w:spacing w:after="0" w:line="276" w:lineRule="auto"/>
        <w:ind w:left="851" w:hanging="873"/>
        <w:jc w:val="both"/>
        <w:rPr>
          <w:rFonts w:ascii="Arial" w:eastAsia="Calibri" w:hAnsi="Arial" w:cs="Arial"/>
          <w:sz w:val="19"/>
          <w:szCs w:val="19"/>
          <w:lang w:eastAsia="pl-PL"/>
        </w:rPr>
      </w:pPr>
      <w:r w:rsidRPr="00E6362C">
        <w:rPr>
          <w:rFonts w:ascii="Arial" w:eastAsia="Calibri" w:hAnsi="Arial" w:cs="Arial"/>
          <w:sz w:val="19"/>
          <w:szCs w:val="19"/>
          <w:lang w:eastAsia="pl-PL"/>
        </w:rPr>
        <w:t>Dowody potwierdzające, że usługi wykazane w wykazie zostały wykonane należycie.</w:t>
      </w:r>
    </w:p>
    <w:p w14:paraId="12C18A35" w14:textId="77777777" w:rsidR="00F53EC6" w:rsidRDefault="00E6362C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 xml:space="preserve">  </w:t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  <w:t xml:space="preserve">   </w:t>
      </w:r>
    </w:p>
    <w:p w14:paraId="25DFD245" w14:textId="77777777" w:rsidR="00F53EC6" w:rsidRDefault="00F53EC6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169271B1" w14:textId="7FE1A5C8" w:rsidR="00F53EC6" w:rsidRDefault="00F53EC6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0EA1DC13" w14:textId="467FDCFD" w:rsidR="00A31CF9" w:rsidRDefault="00A31CF9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324DADBA" w14:textId="646A61DF" w:rsidR="00A31CF9" w:rsidRDefault="00A31CF9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603995DB" w14:textId="785BA155" w:rsidR="00A31CF9" w:rsidRDefault="00A31CF9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6E491F54" w14:textId="77777777" w:rsidR="00A31CF9" w:rsidRDefault="00A31CF9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0B2057DD" w14:textId="77777777" w:rsidR="00E6362C" w:rsidRPr="00E6362C" w:rsidRDefault="00F53EC6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</w:t>
      </w:r>
      <w:r w:rsidR="00E6362C" w:rsidRPr="00E6362C">
        <w:rPr>
          <w:rFonts w:ascii="Arial" w:eastAsia="Calibri" w:hAnsi="Arial" w:cs="Arial"/>
          <w:sz w:val="18"/>
          <w:szCs w:val="18"/>
        </w:rPr>
        <w:t xml:space="preserve">   …………………………………………………………</w:t>
      </w:r>
    </w:p>
    <w:p w14:paraId="72D7747A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4E9C5931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  <w:r w:rsidRPr="00E6362C" w:rsidDel="00A80D12">
        <w:rPr>
          <w:rFonts w:ascii="Arial" w:eastAsia="Calibri" w:hAnsi="Arial" w:cs="Arial"/>
          <w:sz w:val="16"/>
          <w:szCs w:val="16"/>
        </w:rPr>
        <w:t xml:space="preserve"> </w:t>
      </w:r>
    </w:p>
    <w:p w14:paraId="5F1683CA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E6362C">
        <w:rPr>
          <w:rFonts w:ascii="Arial" w:eastAsia="Times New Roman" w:hAnsi="Arial" w:cs="Arial"/>
          <w:b/>
          <w:lang w:eastAsia="pl-PL"/>
        </w:rPr>
        <w:br w:type="page"/>
      </w:r>
    </w:p>
    <w:p w14:paraId="7DCAD829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9D39FCB" w14:textId="77777777" w:rsidR="00E6362C" w:rsidRDefault="00E6362C" w:rsidP="00E6362C">
      <w:pPr>
        <w:spacing w:after="200" w:line="276" w:lineRule="auto"/>
        <w:jc w:val="right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b/>
          <w:lang w:eastAsia="pl-PL"/>
        </w:rPr>
        <w:t xml:space="preserve">Załącznik nr </w:t>
      </w:r>
      <w:r w:rsidR="00AF5F0D">
        <w:rPr>
          <w:rFonts w:ascii="Arial" w:eastAsia="Calibri" w:hAnsi="Arial" w:cs="Arial"/>
          <w:b/>
          <w:lang w:eastAsia="pl-PL"/>
        </w:rPr>
        <w:t xml:space="preserve">6 </w:t>
      </w:r>
      <w:r w:rsidRPr="00E6362C">
        <w:rPr>
          <w:rFonts w:ascii="Arial" w:eastAsia="Calibri" w:hAnsi="Arial" w:cs="Arial"/>
          <w:b/>
          <w:lang w:eastAsia="pl-PL"/>
        </w:rPr>
        <w:t>do SWZ</w:t>
      </w:r>
    </w:p>
    <w:p w14:paraId="5CA482A4" w14:textId="2E34B8CD" w:rsidR="009F28D7" w:rsidRPr="00E6362C" w:rsidRDefault="009F28D7" w:rsidP="009F28D7">
      <w:pPr>
        <w:spacing w:after="200" w:line="276" w:lineRule="auto"/>
        <w:jc w:val="center"/>
        <w:rPr>
          <w:rFonts w:ascii="Arial" w:eastAsia="Calibri" w:hAnsi="Arial" w:cs="Arial"/>
          <w:b/>
          <w:lang w:eastAsia="pl-PL"/>
        </w:rPr>
      </w:pPr>
      <w:r>
        <w:rPr>
          <w:rFonts w:ascii="Arial" w:eastAsia="Times New Roman" w:hAnsi="Arial" w:cs="Arial"/>
          <w:b/>
          <w:bCs/>
          <w:noProof/>
          <w:spacing w:val="20"/>
          <w:sz w:val="24"/>
          <w:szCs w:val="20"/>
          <w:lang w:eastAsia="pl-PL"/>
        </w:rPr>
        <w:drawing>
          <wp:inline distT="0" distB="0" distL="0" distR="0" wp14:anchorId="37A2678A" wp14:editId="6C6AF584">
            <wp:extent cx="6212205" cy="894080"/>
            <wp:effectExtent l="0" t="0" r="0" b="1270"/>
            <wp:docPr id="1890797378" name="Obraz 1890797378" descr="Obraz zawierający tekst, zrzut ekranu, Czcionka, log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258646" name="Obraz 1858258646" descr="Obraz zawierający tekst, zrzut ekranu, Czcionka, logo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89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A6152C" w14:textId="77777777" w:rsidR="00E6362C" w:rsidRPr="00E6362C" w:rsidRDefault="00E6362C" w:rsidP="00E6362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b/>
          <w:lang w:eastAsia="pl-PL"/>
        </w:rPr>
        <w:t>WYKAZ OSÓB SKIEROWANYCH DO REALIZACJI PRZEDMIOTU ZAMÓWIENIA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14:paraId="23DCF857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71E70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362C">
              <w:rPr>
                <w:rFonts w:ascii="Arial" w:eastAsia="Calibri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A7866E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E6362C" w:rsidRPr="00E6362C" w14:paraId="79D18794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FD4EE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362C">
              <w:rPr>
                <w:rFonts w:ascii="Arial" w:eastAsia="Calibri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089890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764B2C9A" w14:textId="77777777"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b/>
          <w:lang w:eastAsia="pl-PL"/>
        </w:rPr>
      </w:pPr>
    </w:p>
    <w:p w14:paraId="3CFB0941" w14:textId="1692CF35" w:rsidR="00E6362C" w:rsidRPr="0022020A" w:rsidRDefault="00E6362C" w:rsidP="0022020A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E6362C">
        <w:rPr>
          <w:rFonts w:ascii="Arial" w:eastAsia="Calibri" w:hAnsi="Arial" w:cs="Arial"/>
        </w:rPr>
        <w:t xml:space="preserve">Przystępując do prowadzonego przez PKP S.A. postępowania o </w:t>
      </w:r>
      <w:r w:rsidRPr="00E6362C">
        <w:rPr>
          <w:rFonts w:ascii="Arial" w:eastAsia="Calibri" w:hAnsi="Arial" w:cs="Arial"/>
          <w:lang w:eastAsia="he-IL" w:bidi="he-IL"/>
        </w:rPr>
        <w:t xml:space="preserve">udzielenie zamówienia niepublicznego prowadzonego w trybie przetargu nieograniczonego, którego przedmiotem jest </w:t>
      </w:r>
      <w:r w:rsidR="003B3EE5" w:rsidRPr="003B3EE5">
        <w:rPr>
          <w:rFonts w:ascii="Arial" w:eastAsia="Calibri" w:hAnsi="Arial" w:cs="Arial"/>
          <w:b/>
        </w:rPr>
        <w:t>„</w:t>
      </w:r>
      <w:r w:rsidR="0022020A" w:rsidRPr="0022020A">
        <w:rPr>
          <w:rFonts w:ascii="Arial" w:eastAsia="Calibri" w:hAnsi="Arial" w:cs="Arial"/>
          <w:b/>
        </w:rPr>
        <w:t>Świadczenie usługi Inżyniera Kontraktu sprawującego nadzór inwestorski nad robotami budowlanymi w ram</w:t>
      </w:r>
      <w:r w:rsidR="0022020A">
        <w:rPr>
          <w:rFonts w:ascii="Arial" w:eastAsia="Calibri" w:hAnsi="Arial" w:cs="Arial"/>
          <w:b/>
        </w:rPr>
        <w:t xml:space="preserve">ach zadania inwestycyjnego pn. </w:t>
      </w:r>
      <w:r w:rsidR="0022020A" w:rsidRPr="0022020A">
        <w:rPr>
          <w:rFonts w:ascii="Arial" w:eastAsia="Calibri" w:hAnsi="Arial" w:cs="Arial"/>
          <w:b/>
        </w:rPr>
        <w:t>„Przebudowa dworca kolejowego Żyrardów”</w:t>
      </w:r>
      <w:r w:rsidR="003B3EE5" w:rsidRPr="003B3EE5">
        <w:rPr>
          <w:rFonts w:ascii="Arial" w:eastAsia="Calibri" w:hAnsi="Arial" w:cs="Arial"/>
          <w:b/>
        </w:rPr>
        <w:t>”</w:t>
      </w:r>
      <w:r w:rsidRPr="00E6362C">
        <w:rPr>
          <w:rFonts w:ascii="Arial" w:eastAsia="Calibri" w:hAnsi="Arial" w:cs="Arial"/>
          <w:b/>
        </w:rPr>
        <w:t xml:space="preserve"> </w:t>
      </w:r>
      <w:r w:rsidRPr="00E6362C">
        <w:rPr>
          <w:rFonts w:ascii="Arial" w:eastAsia="Calibri" w:hAnsi="Arial" w:cs="Arial"/>
        </w:rPr>
        <w:t>wskazuję następujące osoby, które uczestniczyć będą w wykonaniu zamówienia:</w:t>
      </w:r>
    </w:p>
    <w:p w14:paraId="059EDF74" w14:textId="77777777" w:rsidR="00E6362C" w:rsidRPr="00E6362C" w:rsidRDefault="00E6362C" w:rsidP="00E6362C">
      <w:pPr>
        <w:autoSpaceDE w:val="0"/>
        <w:autoSpaceDN w:val="0"/>
        <w:spacing w:before="40" w:after="40" w:line="240" w:lineRule="auto"/>
        <w:jc w:val="both"/>
        <w:rPr>
          <w:rFonts w:ascii="Arial" w:eastAsia="Calibri" w:hAnsi="Arial" w:cs="Arial"/>
          <w:color w:val="000000"/>
        </w:rPr>
      </w:pPr>
    </w:p>
    <w:tbl>
      <w:tblPr>
        <w:tblW w:w="150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0"/>
        <w:gridCol w:w="2268"/>
        <w:gridCol w:w="3402"/>
        <w:gridCol w:w="5670"/>
        <w:gridCol w:w="1701"/>
      </w:tblGrid>
      <w:tr w:rsidR="00E6362C" w:rsidRPr="00E6362C" w14:paraId="26E0FD44" w14:textId="77777777" w:rsidTr="00B55E34">
        <w:trPr>
          <w:jc w:val="center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AEF1AA4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Nazwisko i imię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01DDD395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</w:rPr>
              <w:t>Proponowana rola w realizacji zamówienia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60AB1FA" w14:textId="77777777" w:rsidR="00E6362C" w:rsidRPr="00E6362C" w:rsidRDefault="00E6362C" w:rsidP="00E6362C">
            <w:pPr>
              <w:spacing w:after="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Numer oraz zakres uprawnień budowlanych, kwalifikacji zawodowych do pełnienia samodzielnych funkcji technicznych w budownictwie bez ograniczeń w specjalnościach określonych przez Zamawiającego </w:t>
            </w:r>
          </w:p>
          <w:p w14:paraId="535A9C2A" w14:textId="77777777" w:rsidR="00E6362C" w:rsidRPr="00E6362C" w:rsidRDefault="00E6362C" w:rsidP="00E6362C">
            <w:pPr>
              <w:spacing w:after="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w rozdziale VI ust. 1 pkt 2) lit. b) SWZ oraz wykształcenie</w:t>
            </w:r>
          </w:p>
          <w:p w14:paraId="5625C7A8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02694E0E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[PODAĆ I OPISAĆ]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CE41048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Doświadczenie zawodowe</w:t>
            </w:r>
          </w:p>
          <w:p w14:paraId="74515F8A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[PODAĆ I OPISAĆ]</w:t>
            </w:r>
          </w:p>
          <w:p w14:paraId="70CB299D" w14:textId="175294E7" w:rsidR="00E6362C" w:rsidRPr="00E6362C" w:rsidRDefault="00E6362C" w:rsidP="00B2081E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Wskazać wszystkie dane umożliwiające stwierdzenie, iż został spełniony warunek udziału w postępowaniu opisany w rozdziale </w:t>
            </w:r>
            <w:r w:rsidR="00B2081E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VI ust. 1 pkt 2) lit. b) SWZ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D086F3C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Podstawa dysponowania</w:t>
            </w:r>
          </w:p>
          <w:p w14:paraId="07A02CBD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</w:tr>
      <w:tr w:rsidR="00E6362C" w:rsidRPr="00E6362C" w14:paraId="56EE880E" w14:textId="77777777" w:rsidTr="00B55E34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60F2CC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424F2E76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B6411A" w14:textId="1F8C0C15" w:rsidR="00E6362C" w:rsidRPr="0048447A" w:rsidRDefault="009F2BE3" w:rsidP="00E6362C">
            <w:pPr>
              <w:spacing w:after="20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48447A">
              <w:rPr>
                <w:rFonts w:ascii="Arial" w:eastAsia="Calibri" w:hAnsi="Arial" w:cs="Arial"/>
                <w:b/>
                <w:sz w:val="18"/>
                <w:szCs w:val="18"/>
              </w:rPr>
              <w:t>Inspektor nadzoru robót konstrukcyjno-budowlanych</w:t>
            </w:r>
            <w:r w:rsidR="006E4108">
              <w:rPr>
                <w:rFonts w:ascii="Arial" w:eastAsia="Calibri" w:hAnsi="Arial" w:cs="Arial"/>
                <w:b/>
                <w:sz w:val="18"/>
                <w:szCs w:val="18"/>
              </w:rPr>
              <w:t>/ Inżynier – Zarządzający Realizacją Zadania Inwestycyjnego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EC7349" w14:textId="77777777" w:rsidR="00E6362C" w:rsidRPr="0048447A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0E0FA6A4" w14:textId="77777777" w:rsidR="00E6362C" w:rsidRPr="0048447A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 ………………………………………………</w:t>
            </w:r>
            <w:r w:rsidRPr="0048447A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lastRenderedPageBreak/>
              <w:t>……………………………………………………………………………………..………</w:t>
            </w:r>
          </w:p>
          <w:p w14:paraId="0978A35E" w14:textId="77777777" w:rsidR="00E6362C" w:rsidRPr="0048447A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7420130E" w14:textId="77777777" w:rsidR="00E6362C" w:rsidRPr="0048447A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0D87EBFC" w14:textId="77777777" w:rsidR="00E6362C" w:rsidRPr="0048447A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3274EB9A" w14:textId="77777777" w:rsidR="00E6362C" w:rsidRPr="0048447A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………………………………………………………………………………………………………………………………….…………</w:t>
            </w:r>
          </w:p>
        </w:tc>
        <w:tc>
          <w:tcPr>
            <w:tcW w:w="5670" w:type="dxa"/>
          </w:tcPr>
          <w:p w14:paraId="4A7F509B" w14:textId="77777777" w:rsidR="009F2BE3" w:rsidRPr="0048447A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Oświadczamy, iż osoba wskazana do pełnienia niniejszej funkcji posiada: </w:t>
            </w:r>
            <w:r w:rsidRPr="0048447A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</w:t>
            </w:r>
            <w:r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 xml:space="preserve">na stanowisku inspektora nadzoru robót konstrukcyjno- budowlanych. </w:t>
            </w:r>
          </w:p>
          <w:p w14:paraId="11442619" w14:textId="77777777" w:rsidR="009F2BE3" w:rsidRPr="0048447A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TAK/NIE*</w:t>
            </w:r>
          </w:p>
          <w:p w14:paraId="7E76541C" w14:textId="77777777" w:rsidR="009F2BE3" w:rsidRPr="0048447A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48447A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oraz </w:t>
            </w:r>
          </w:p>
          <w:p w14:paraId="1C85BDDF" w14:textId="148C5F23" w:rsidR="009F2BE3" w:rsidRPr="0048447A" w:rsidRDefault="009F2BE3" w:rsidP="009F2BE3">
            <w:pPr>
              <w:suppressAutoHyphens/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48447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doświadczenie na stanowisku </w:t>
            </w:r>
            <w:r w:rsidRPr="0048447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inspektora nadzoru robót konstrukcyjno-budowlanych</w:t>
            </w:r>
            <w:r w:rsidRPr="0048447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w realizacji minimum </w:t>
            </w:r>
            <w:r w:rsidRPr="0048447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 usług</w:t>
            </w:r>
            <w:r w:rsidRPr="0048447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nadzoru inwestorskiego na</w:t>
            </w:r>
            <w:r w:rsidR="007E41E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 realizacją robót budowlanych</w:t>
            </w:r>
            <w:r w:rsidRPr="0048447A">
              <w:t xml:space="preserve"> </w:t>
            </w:r>
            <w:r w:rsidR="007E41E4">
              <w:br/>
            </w:r>
            <w:r w:rsidRPr="0048447A">
              <w:rPr>
                <w:rFonts w:ascii="Arial" w:eastAsia="Calibri" w:hAnsi="Arial" w:cs="Arial"/>
                <w:sz w:val="20"/>
                <w:szCs w:val="20"/>
                <w:lang w:eastAsia="ar-SA"/>
              </w:rPr>
              <w:t>w tym:</w:t>
            </w:r>
          </w:p>
          <w:p w14:paraId="51D1C5B0" w14:textId="77777777" w:rsidR="009F2BE3" w:rsidRPr="0048447A" w:rsidRDefault="009F2BE3" w:rsidP="009F2BE3">
            <w:pPr>
              <w:suppressAutoHyphens/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48447A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- minimum 1 usługa nadzoru inwestorskiego w </w:t>
            </w:r>
            <w:r w:rsidRPr="0048447A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budynku użyteczności publicznej</w:t>
            </w:r>
            <w:r w:rsidRPr="0048447A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oraz</w:t>
            </w:r>
          </w:p>
          <w:p w14:paraId="7799DB2F" w14:textId="7AA72BDC" w:rsidR="009F2BE3" w:rsidRPr="0048447A" w:rsidRDefault="009F2BE3" w:rsidP="009F2BE3">
            <w:pPr>
              <w:suppressAutoHyphens/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48447A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- minimum 1 usługa nadzoru inwestorskiego w </w:t>
            </w:r>
            <w:r w:rsidRPr="0048447A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budynku wpisanym do rejestru zabytków</w:t>
            </w:r>
            <w:r w:rsidRPr="00247989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.</w:t>
            </w:r>
            <w:r w:rsidRPr="0048447A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647A89A4" w14:textId="77777777" w:rsidR="009F2BE3" w:rsidRPr="0048447A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4BFF4440" w14:textId="77777777" w:rsidR="009F2BE3" w:rsidRPr="0048447A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1AEA25C4" w14:textId="77777777" w:rsidR="009F2BE3" w:rsidRPr="0048447A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23B793DE" w14:textId="77777777" w:rsidR="009F2BE3" w:rsidRPr="0048447A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48447A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14:paraId="54B05FF3" w14:textId="497E2944" w:rsidR="009F2BE3" w:rsidRPr="0048447A" w:rsidRDefault="009F2BE3" w:rsidP="009F2BE3">
            <w:pPr>
              <w:numPr>
                <w:ilvl w:val="0"/>
                <w:numId w:val="19"/>
              </w:numPr>
              <w:spacing w:after="120" w:line="276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48447A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konstrukcyjno-budowlanych</w:t>
            </w:r>
            <w:r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</w:t>
            </w:r>
            <w:r w:rsidR="0007079A"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budynku użyteczności publicznej, zgodnie z definicją zawartą w § 3 pkt 6 rozporządzenia Ministra Infrastruktury z dnia 12 kwietnia 2002 r. w sprawie warunków technicznych, jakim powinny odpowiadać budynki i ich usytuowanie (Dz. U. 2022 r., poz. 1225), tj.:</w:t>
            </w:r>
          </w:p>
          <w:p w14:paraId="0D5DBEE1" w14:textId="77777777" w:rsidR="009F2BE3" w:rsidRPr="0048447A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607069CB" w14:textId="77777777" w:rsidR="009F2BE3" w:rsidRPr="0048447A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53978974" w14:textId="77777777" w:rsidR="009F2BE3" w:rsidRPr="0048447A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778118E1" w14:textId="77777777" w:rsidR="009F2BE3" w:rsidRPr="0048447A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2EA4659A" w14:textId="77777777" w:rsidR="009F2BE3" w:rsidRPr="0048447A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73DA9424" w14:textId="77777777" w:rsidR="009F2BE3" w:rsidRPr="0048447A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2372290F" w14:textId="77E6BF96" w:rsidR="009F2BE3" w:rsidRPr="0048447A" w:rsidRDefault="009F2BE3" w:rsidP="009F2BE3">
            <w:pPr>
              <w:numPr>
                <w:ilvl w:val="0"/>
                <w:numId w:val="19"/>
              </w:numPr>
              <w:spacing w:after="120" w:line="276" w:lineRule="auto"/>
              <w:ind w:left="352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48447A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konstrukcyjno-budowlanych</w:t>
            </w:r>
            <w:r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</w:t>
            </w:r>
            <w:r w:rsidRPr="0048447A">
              <w:t xml:space="preserve"> </w:t>
            </w:r>
            <w:r w:rsidR="0007079A" w:rsidRPr="0048447A">
              <w:br/>
            </w:r>
            <w:r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w budynku wpisanym do rejestru zabytków zgodnie ustawą z dnia z dnia 23 lipca 2003 r. o ochronie zabytków i opiece nad zabytkami (Dz. U. z 202</w:t>
            </w:r>
            <w:r w:rsidR="007E096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4</w:t>
            </w:r>
            <w:r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r., poz. </w:t>
            </w:r>
            <w:r w:rsidR="007E096D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1292</w:t>
            </w:r>
            <w:r w:rsidR="00E26FF3"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="00E26FF3"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="00E26FF3"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 zm.</w:t>
            </w:r>
            <w:r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), tj.:</w:t>
            </w:r>
          </w:p>
          <w:p w14:paraId="6D9DE137" w14:textId="77777777" w:rsidR="009F2BE3" w:rsidRPr="0048447A" w:rsidRDefault="009F2BE3" w:rsidP="009F2BE3">
            <w:pPr>
              <w:spacing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CD5E0BB" w14:textId="77777777" w:rsidR="009F2BE3" w:rsidRPr="0048447A" w:rsidRDefault="009F2BE3" w:rsidP="009F2BE3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………………………………………………………………….</w:t>
            </w:r>
          </w:p>
          <w:p w14:paraId="141B598D" w14:textId="0C55AB1B" w:rsidR="009F2BE3" w:rsidRPr="0048447A" w:rsidRDefault="009F2BE3" w:rsidP="009F2BE3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 xml:space="preserve">(wskazać budynek wpisany do rejestru zabytków) </w:t>
            </w:r>
          </w:p>
          <w:p w14:paraId="7847341C" w14:textId="77777777" w:rsidR="009F2BE3" w:rsidRPr="0048447A" w:rsidRDefault="009F2BE3" w:rsidP="009F2BE3">
            <w:pPr>
              <w:spacing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EA717B9" w14:textId="77777777" w:rsidR="009F2BE3" w:rsidRPr="0048447A" w:rsidRDefault="009F2BE3" w:rsidP="009F2BE3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w……………………………………………………………………</w:t>
            </w:r>
          </w:p>
          <w:p w14:paraId="658BB790" w14:textId="736769AC" w:rsidR="009F2BE3" w:rsidRPr="00B55E34" w:rsidRDefault="009F2BE3" w:rsidP="00B55E34">
            <w:pPr>
              <w:spacing w:after="0" w:line="276" w:lineRule="auto"/>
              <w:ind w:left="720"/>
              <w:contextualSpacing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48447A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</w:t>
            </w:r>
          </w:p>
          <w:p w14:paraId="3C0DFD4F" w14:textId="77777777" w:rsidR="00E6362C" w:rsidRPr="0048447A" w:rsidRDefault="00E6362C" w:rsidP="00E6362C">
            <w:pPr>
              <w:spacing w:after="200" w:line="276" w:lineRule="auto"/>
              <w:contextualSpacing/>
              <w:jc w:val="both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FBB8C0C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14:paraId="58F8AC15" w14:textId="77777777" w:rsidR="00E6362C" w:rsidRPr="00E6362C" w:rsidRDefault="00E6362C" w:rsidP="00E6362C">
            <w:pPr>
              <w:spacing w:after="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E6362C" w:rsidRPr="00E6362C" w14:paraId="607D3B4B" w14:textId="77777777" w:rsidTr="00B55E34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E6668B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7CF893B8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480702" w14:textId="77777777" w:rsidR="00E6362C" w:rsidRPr="00E6362C" w:rsidRDefault="009F2BE3" w:rsidP="00E6362C">
            <w:pPr>
              <w:spacing w:after="20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sz w:val="18"/>
                <w:szCs w:val="18"/>
              </w:rPr>
              <w:t>Inspektor nadzoru robót sanitarnych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1B9A8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617C4B61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Zakres uprawnienia: </w:t>
            </w:r>
          </w:p>
          <w:p w14:paraId="7864B0E9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  <w:p w14:paraId="49E3D155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Numer uprawnienia: ……………………………………………………………………………………………………………………………………….……</w:t>
            </w:r>
          </w:p>
          <w:p w14:paraId="43E278EE" w14:textId="77777777"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62460E23" w14:textId="77777777"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34994017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…………………………………………………………………………………………………………………………..…………………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C70FE" w14:textId="77777777" w:rsidR="009F2BE3" w:rsidRPr="009F2BE3" w:rsidRDefault="009F2BE3" w:rsidP="009F2BE3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Oświadczamy, iż osoba wskazana do pełnienia niniejszej funkcji posiada: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robót sanitarnych.</w:t>
            </w:r>
          </w:p>
          <w:p w14:paraId="07C7BAC9" w14:textId="77777777" w:rsidR="009F2BE3" w:rsidRPr="009F2BE3" w:rsidRDefault="009F2BE3" w:rsidP="009F2BE3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145563E6" w14:textId="77777777" w:rsidR="009F2BE3" w:rsidRPr="009F2BE3" w:rsidRDefault="009F2BE3" w:rsidP="009F2BE3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oraz </w:t>
            </w:r>
          </w:p>
          <w:p w14:paraId="2AE62ED8" w14:textId="77777777" w:rsidR="009F2BE3" w:rsidRPr="009F2BE3" w:rsidRDefault="009F2BE3" w:rsidP="009F2BE3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inspektora nadzoru robót sanitarnych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minimum 2 usług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nadzoru inwestorskiego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nad realizacją robót budowlanych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w budynku użyteczności publicznej</w:t>
            </w:r>
            <w:r w:rsidRPr="00247989">
              <w:rPr>
                <w:rFonts w:ascii="Arial" w:eastAsia="Calibri" w:hAnsi="Arial" w:cs="Arial"/>
                <w:sz w:val="20"/>
                <w:szCs w:val="20"/>
                <w:lang w:eastAsia="pl-PL"/>
              </w:rPr>
              <w:t>.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5B9FE876" w14:textId="77777777" w:rsidR="009F2BE3" w:rsidRPr="009F2BE3" w:rsidRDefault="009F2BE3" w:rsidP="009F2BE3">
            <w:pPr>
              <w:spacing w:after="12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20A5E876" w14:textId="77777777" w:rsid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7D3B86F" w14:textId="77777777"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14:paraId="30572B54" w14:textId="781D0ADE" w:rsidR="009F2BE3" w:rsidRPr="009F2BE3" w:rsidRDefault="009F2BE3" w:rsidP="009F2BE3">
            <w:pPr>
              <w:numPr>
                <w:ilvl w:val="0"/>
                <w:numId w:val="20"/>
              </w:numPr>
              <w:spacing w:after="120" w:line="276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sanitarnych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odpowiadać budynki i ich usytuowanie (Dz. U. 2022 r., poz. 1225), tj.:</w:t>
            </w:r>
          </w:p>
          <w:p w14:paraId="1B26076A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1CF73571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52C9F1E9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28526AE3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7CDB47E0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03614C2C" w14:textId="77777777"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46B3E7C2" w14:textId="294E9060" w:rsidR="009F2BE3" w:rsidRPr="009F2BE3" w:rsidRDefault="009F2BE3" w:rsidP="009F2BE3">
            <w:pPr>
              <w:numPr>
                <w:ilvl w:val="0"/>
                <w:numId w:val="20"/>
              </w:numPr>
              <w:spacing w:after="120" w:line="276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sanitarnych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 budynki i ich usytuowanie (Dz. U. 2022 r., poz. 1225), tj.:</w:t>
            </w:r>
          </w:p>
          <w:p w14:paraId="7ECEEB05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631B0E15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1FF831CB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0F9AFD62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47F75AC3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7761D396" w14:textId="77777777" w:rsidR="00E6362C" w:rsidRPr="00E6362C" w:rsidRDefault="00E6362C" w:rsidP="00E6362C">
            <w:pPr>
              <w:spacing w:after="200" w:line="276" w:lineRule="auto"/>
              <w:contextualSpacing/>
              <w:jc w:val="both"/>
              <w:rPr>
                <w:rFonts w:ascii="Arial" w:eastAsia="Calibri" w:hAnsi="Arial" w:cs="Arial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EFF1F25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14:paraId="1C5ABFCF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E6362C" w:rsidRPr="00E6362C" w14:paraId="7447D4DF" w14:textId="77777777" w:rsidTr="00B55E34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5896F2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44A38E91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A1238C" w14:textId="77777777" w:rsidR="00E6362C" w:rsidRPr="00E6362C" w:rsidRDefault="009F2BE3" w:rsidP="00E6362C">
            <w:pPr>
              <w:spacing w:after="20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sz w:val="18"/>
                <w:szCs w:val="18"/>
              </w:rPr>
              <w:t>Inspektor nadzoru robót elektrycznych i elektroenergetycznych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D87A7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26A9EAAF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 ………………………………………………………………………………………………………………………………..……………</w:t>
            </w:r>
          </w:p>
          <w:p w14:paraId="5F9D0D52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2714E326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675AF2E8" w14:textId="77777777"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2725A0C6" w14:textId="77777777"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</w:p>
          <w:p w14:paraId="69959462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lastRenderedPageBreak/>
              <w:t>…………………………………………………………………………………………………………………………………..…………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A663E" w14:textId="64384A13" w:rsidR="009F2BE3" w:rsidRPr="009F2BE3" w:rsidRDefault="009F2BE3" w:rsidP="009F2BE3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Oświadczamy, iż osoba wskazana do pełnienia niniejszej funkcji posiada: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</w:t>
            </w:r>
            <w:r w:rsidRPr="009F2BE3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3-letnie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robót elektrycznych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  <w:t>i elektroenergetycznych.</w:t>
            </w:r>
          </w:p>
          <w:p w14:paraId="4EE12EEA" w14:textId="77777777" w:rsidR="009F2BE3" w:rsidRPr="009F2BE3" w:rsidRDefault="009F2BE3" w:rsidP="009F2BE3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2FD1B168" w14:textId="77777777" w:rsidR="009F2BE3" w:rsidRPr="009F2BE3" w:rsidRDefault="009F2BE3" w:rsidP="009F2BE3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oraz</w:t>
            </w:r>
          </w:p>
          <w:p w14:paraId="1A8FB9ED" w14:textId="77777777" w:rsidR="009F2BE3" w:rsidRPr="009F2BE3" w:rsidRDefault="009F2BE3" w:rsidP="009F2BE3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inspektora nadzoru robót elektrycznych i elektroenergetycznych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minimum 2 usług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nadzoru inwestorskiego nad realizacją robót budowlanych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w budynku użyteczności publicznej. </w:t>
            </w:r>
          </w:p>
          <w:p w14:paraId="16DC7618" w14:textId="77777777" w:rsidR="009F2BE3" w:rsidRDefault="00242F5C" w:rsidP="009F2BE3">
            <w:pPr>
              <w:spacing w:after="12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TAK/NIE*</w:t>
            </w:r>
          </w:p>
          <w:p w14:paraId="0152FC3A" w14:textId="77777777"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Opisać doświadczenie:</w:t>
            </w:r>
          </w:p>
          <w:p w14:paraId="67A2EF92" w14:textId="28093F5D" w:rsidR="009F2BE3" w:rsidRPr="009F2BE3" w:rsidRDefault="009F2BE3" w:rsidP="009F2BE3">
            <w:pPr>
              <w:numPr>
                <w:ilvl w:val="0"/>
                <w:numId w:val="21"/>
              </w:numPr>
              <w:spacing w:after="120" w:line="276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elektrycznych i elektroenergetycznych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 budynki i ich usytuowanie (Dz. U. 2022 r., poz. 1225), tj.:</w:t>
            </w:r>
          </w:p>
          <w:p w14:paraId="70CD9E36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1B3B71AF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  <w:r w:rsidRPr="00103A6D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</w:t>
            </w:r>
            <w:r w:rsidRPr="009F2BE3"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  <w:t>).</w:t>
            </w:r>
          </w:p>
          <w:p w14:paraId="528507FC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54903E57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3CB469BF" w14:textId="77777777" w:rsidR="009F2BE3" w:rsidRPr="00103A6D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03A6D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70498B91" w14:textId="77777777" w:rsidR="009F2BE3" w:rsidRPr="009F2BE3" w:rsidRDefault="009F2BE3" w:rsidP="009F2BE3">
            <w:pPr>
              <w:spacing w:after="120" w:line="276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507C28F2" w14:textId="6B1D65EE" w:rsidR="009F2BE3" w:rsidRPr="009F2BE3" w:rsidRDefault="009F2BE3" w:rsidP="009F2BE3">
            <w:pPr>
              <w:numPr>
                <w:ilvl w:val="0"/>
                <w:numId w:val="21"/>
              </w:numPr>
              <w:spacing w:after="120" w:line="276" w:lineRule="auto"/>
              <w:ind w:left="355"/>
              <w:contextualSpacing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inspektora nadzoru robót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elektrycznych i elektroenergetycznych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realizacji usługi nadzoru inwestorskiego nad realizacją robót budowlanych w budynku użyteczności publicznej, zgodnie z definicją zawartą w § 3 pkt 6 rozporządzenia Ministra Infrastruktury z dnia 12 kwietnia 2002 r. w sprawie warunków technicznych, jakim powinny odpowiadać budynki i ich usytuowanie (Dz. U. 2022 r., poz. 1225), tj.:</w:t>
            </w:r>
          </w:p>
          <w:p w14:paraId="463B9BB6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……………………………………………………..………………</w:t>
            </w:r>
          </w:p>
          <w:p w14:paraId="77D1801D" w14:textId="77777777" w:rsidR="009F2BE3" w:rsidRPr="00103A6D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03A6D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publicznej).</w:t>
            </w:r>
          </w:p>
          <w:p w14:paraId="3B2CC110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20"/>
                <w:szCs w:val="20"/>
                <w:lang w:eastAsia="pl-PL"/>
              </w:rPr>
            </w:pPr>
          </w:p>
          <w:p w14:paraId="3EF74546" w14:textId="77777777" w:rsidR="009F2BE3" w:rsidRPr="009F2BE3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…………………………………………………….……………. </w:t>
            </w:r>
          </w:p>
          <w:p w14:paraId="2F296CB1" w14:textId="77777777" w:rsidR="009F2BE3" w:rsidRPr="00103A6D" w:rsidRDefault="009F2BE3" w:rsidP="009F2BE3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03A6D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miejscowość).</w:t>
            </w:r>
          </w:p>
          <w:p w14:paraId="633B891B" w14:textId="77777777" w:rsidR="00E6362C" w:rsidRPr="00E6362C" w:rsidRDefault="00E6362C" w:rsidP="00E6362C">
            <w:pPr>
              <w:spacing w:after="200" w:line="276" w:lineRule="auto"/>
              <w:contextualSpacing/>
              <w:jc w:val="both"/>
              <w:rPr>
                <w:rFonts w:ascii="Arial" w:eastAsia="Calibri" w:hAnsi="Arial" w:cs="Arial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E07C398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14:paraId="0AE7A8EA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E6362C" w:rsidRPr="00E6362C" w14:paraId="21889F03" w14:textId="77777777" w:rsidTr="00B55E34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BE743D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  <w:p w14:paraId="5F7DFA23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F1F079" w14:textId="77777777" w:rsidR="00E6362C" w:rsidRPr="00E6362C" w:rsidRDefault="009F2BE3" w:rsidP="00E6362C">
            <w:pPr>
              <w:spacing w:after="20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F2BE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Inspektor nadzoru robót telekomunikacyjnych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3480C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6D0FB206" w14:textId="77777777" w:rsid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0E2D7CD4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lastRenderedPageBreak/>
              <w:t>…………………………………………………………………………………………………………………………..…………………</w:t>
            </w:r>
          </w:p>
          <w:p w14:paraId="021A932E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508D0E19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……………………………………………………………………………………………………………………………..………………</w:t>
            </w:r>
          </w:p>
          <w:p w14:paraId="4E62AC60" w14:textId="77777777"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3A7BC0CF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08830" w14:textId="77777777" w:rsidR="009F2BE3" w:rsidRPr="009F2BE3" w:rsidRDefault="009F2BE3" w:rsidP="009F2BE3">
            <w:pPr>
              <w:spacing w:after="20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Oświadczamy, iż osoba wskazana do pełnienia niniejszej funkcji posiada:</w:t>
            </w:r>
            <w:r w:rsidRPr="009F2BE3">
              <w:rPr>
                <w:rFonts w:ascii="Calibri" w:eastAsia="Calibri" w:hAnsi="Calibri" w:cs="Times New Roman"/>
              </w:rPr>
              <w:t xml:space="preserve"> </w:t>
            </w:r>
            <w:r w:rsidRPr="009F2BE3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w specjalności telekomunikacyjnej, nabyte przy nadzorze nad robotami </w:t>
            </w: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budowlanymi związanymi z budynkiem/ obiektem budowlanym, obejmującymi swoim zakresem telekomunikację przewodową wraz z infrastrukturą telekomunikacyjną oraz telekomunikację bezprzewodową wraz z infrastrukturą towarzyszącą.</w:t>
            </w:r>
          </w:p>
          <w:p w14:paraId="01955BC1" w14:textId="77777777" w:rsidR="009F2BE3" w:rsidRPr="009F2BE3" w:rsidRDefault="009F2BE3" w:rsidP="009F2BE3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59EDA512" w14:textId="77777777" w:rsidR="00E6362C" w:rsidRPr="00E6362C" w:rsidRDefault="00E6362C" w:rsidP="00E6362C">
            <w:pPr>
              <w:spacing w:after="200" w:line="276" w:lineRule="auto"/>
              <w:contextualSpacing/>
              <w:jc w:val="both"/>
              <w:rPr>
                <w:rFonts w:ascii="Arial" w:eastAsia="Calibri" w:hAnsi="Arial" w:cs="Arial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CE298F5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 xml:space="preserve">Zdolność zawodowa własna/ </w:t>
            </w:r>
          </w:p>
          <w:p w14:paraId="6C129FC8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>podmiotu udostępniającego zasoby*</w:t>
            </w:r>
          </w:p>
        </w:tc>
      </w:tr>
      <w:tr w:rsidR="00E6362C" w:rsidRPr="00E6362C" w14:paraId="11053EDB" w14:textId="77777777" w:rsidTr="007E096D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490A8A" w14:textId="77777777" w:rsidR="00E6362C" w:rsidRPr="00E6362C" w:rsidRDefault="00E6362C" w:rsidP="00E6362C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25F872" w14:textId="77777777" w:rsidR="00E6362C" w:rsidRPr="00E6362C" w:rsidRDefault="009F2BE3" w:rsidP="00E6362C">
            <w:pPr>
              <w:spacing w:after="20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B362B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Inspektor nadzoru </w:t>
            </w:r>
            <w:r w:rsidRPr="00B362B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robót drogowych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8FC9D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1CBFECA7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09E67F70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6AB3AB13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09B6EB5F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49704B77" w14:textId="77777777" w:rsidR="00E6362C" w:rsidRPr="00E6362C" w:rsidRDefault="00E6362C" w:rsidP="00704934">
            <w:pPr>
              <w:spacing w:after="0" w:line="276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740BF7A8" w14:textId="77777777" w:rsidR="00E6362C" w:rsidRPr="00E6362C" w:rsidRDefault="00E6362C" w:rsidP="00704934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8E9A9" w14:textId="77777777" w:rsidR="009F2BE3" w:rsidRPr="009F2BE3" w:rsidRDefault="009F2BE3" w:rsidP="009F2BE3">
            <w:pPr>
              <w:spacing w:after="20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Oświadczamy, iż osoba wskazana do pełnienia niniejszej funkcji posiada:</w:t>
            </w:r>
            <w:r w:rsidRPr="009F2BE3">
              <w:t xml:space="preserve"> </w:t>
            </w:r>
            <w:r w:rsidRPr="009F2B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co najmniej 3-letnie</w:t>
            </w:r>
            <w:r w:rsidRPr="009F2BE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doświadczenie na stanowisku inspektora nadzoru robót w specjalności inżynieryjnej drogowej. </w:t>
            </w:r>
          </w:p>
          <w:p w14:paraId="5E98B529" w14:textId="77777777" w:rsidR="009F2BE3" w:rsidRPr="009F2BE3" w:rsidRDefault="009F2BE3" w:rsidP="009F2BE3">
            <w:pPr>
              <w:spacing w:after="200" w:line="276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F2BE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236ACBA6" w14:textId="77777777" w:rsidR="00E6362C" w:rsidRPr="00E6362C" w:rsidRDefault="00E6362C" w:rsidP="00E6362C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B32A81A" w14:textId="705F0702" w:rsidR="00E6362C" w:rsidRPr="00E6362C" w:rsidRDefault="00E6362C" w:rsidP="00B1772E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5167AA83" w14:textId="77777777" w:rsidR="00E6362C" w:rsidRPr="00E6362C" w:rsidRDefault="00E6362C" w:rsidP="00E6362C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7E096D" w:rsidRPr="00E6362C" w14:paraId="4E866B84" w14:textId="77777777" w:rsidTr="007E096D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AB88A1" w14:textId="77777777" w:rsidR="007E096D" w:rsidRPr="00E6362C" w:rsidRDefault="007E096D" w:rsidP="007E096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53D04" w14:textId="24632EF4" w:rsidR="007E096D" w:rsidRPr="00B362BE" w:rsidRDefault="007E096D" w:rsidP="007E096D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55E3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Weryfikator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dokumentacji branży </w:t>
            </w:r>
            <w:r w:rsidRPr="00B55E3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architektonicznej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D0F53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</w:t>
            </w: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skazać:</w:t>
            </w:r>
          </w:p>
          <w:p w14:paraId="6C119DF8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7AE6237C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69EC3791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261CA8B1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lastRenderedPageBreak/>
              <w:t>………………………………………………………………………………………………………………………………………………</w:t>
            </w:r>
          </w:p>
          <w:p w14:paraId="3480612C" w14:textId="77777777" w:rsidR="007E096D" w:rsidRPr="00E6362C" w:rsidRDefault="007E096D" w:rsidP="007E096D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67228297" w14:textId="3C1CAAC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</w:tcPr>
          <w:p w14:paraId="31F8C747" w14:textId="77777777" w:rsidR="007E096D" w:rsidRPr="009F2BE3" w:rsidRDefault="007E096D" w:rsidP="007E096D">
            <w:pPr>
              <w:spacing w:after="20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374E02" w14:textId="77777777" w:rsidR="007E096D" w:rsidRPr="00E6362C" w:rsidRDefault="007E096D" w:rsidP="007E096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3001C244" w14:textId="4BB864D0" w:rsidR="007E096D" w:rsidRPr="00E6362C" w:rsidRDefault="007E096D" w:rsidP="007E096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7E096D" w:rsidRPr="00E6362C" w14:paraId="4145B528" w14:textId="77777777" w:rsidTr="007E096D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56CEDC5" w14:textId="77777777" w:rsidR="007E096D" w:rsidRPr="00E6362C" w:rsidRDefault="007E096D" w:rsidP="007E096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06D4F" w14:textId="77777777" w:rsidR="007E096D" w:rsidRPr="00B55E34" w:rsidRDefault="007E096D" w:rsidP="007E096D">
            <w:pPr>
              <w:pStyle w:val="Normalnypunktowany"/>
              <w:jc w:val="left"/>
              <w:rPr>
                <w:b/>
                <w:sz w:val="20"/>
                <w:szCs w:val="20"/>
                <w:lang w:eastAsia="ar-SA"/>
              </w:rPr>
            </w:pPr>
            <w:r w:rsidRPr="00B55E34">
              <w:rPr>
                <w:b/>
                <w:sz w:val="20"/>
                <w:szCs w:val="20"/>
                <w:lang w:eastAsia="ar-SA"/>
              </w:rPr>
              <w:t xml:space="preserve">Weryfikator </w:t>
            </w:r>
            <w:r>
              <w:rPr>
                <w:rFonts w:cs="Arial"/>
                <w:b/>
                <w:bCs/>
                <w:sz w:val="20"/>
                <w:szCs w:val="20"/>
              </w:rPr>
              <w:t>dokumentacji branży</w:t>
            </w:r>
            <w:r w:rsidRPr="00B55E34">
              <w:rPr>
                <w:b/>
                <w:sz w:val="20"/>
                <w:szCs w:val="20"/>
                <w:lang w:eastAsia="ar-SA"/>
              </w:rPr>
              <w:t xml:space="preserve"> konstrukcyjno-budowlanej</w:t>
            </w:r>
          </w:p>
          <w:p w14:paraId="1EEA82AC" w14:textId="77777777" w:rsidR="007E096D" w:rsidRPr="00B362BE" w:rsidRDefault="007E096D" w:rsidP="007E096D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E4173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352192C6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64088008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3524B0E6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5BA33E9F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20A63627" w14:textId="77777777" w:rsidR="007E096D" w:rsidRPr="00E6362C" w:rsidRDefault="007E096D" w:rsidP="007E096D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25A3CDBD" w14:textId="23782839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</w:tcPr>
          <w:p w14:paraId="1818898E" w14:textId="77777777" w:rsidR="007E096D" w:rsidRPr="009F2BE3" w:rsidRDefault="007E096D" w:rsidP="007E096D">
            <w:pPr>
              <w:spacing w:after="20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006157" w14:textId="77777777" w:rsidR="007E096D" w:rsidRPr="00E6362C" w:rsidRDefault="007E096D" w:rsidP="007E096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0061C16A" w14:textId="35A34862" w:rsidR="007E096D" w:rsidRPr="00E6362C" w:rsidRDefault="007E096D" w:rsidP="007E096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7E096D" w:rsidRPr="00E6362C" w14:paraId="4FE1242D" w14:textId="77777777" w:rsidTr="007E096D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3BF812" w14:textId="77777777" w:rsidR="007E096D" w:rsidRPr="00E6362C" w:rsidRDefault="007E096D" w:rsidP="007E096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BD312" w14:textId="77777777" w:rsidR="007E096D" w:rsidRPr="00B55E34" w:rsidRDefault="007E096D" w:rsidP="007E096D">
            <w:pPr>
              <w:pStyle w:val="Normalnypunktowany"/>
              <w:jc w:val="left"/>
              <w:rPr>
                <w:b/>
                <w:sz w:val="20"/>
                <w:szCs w:val="20"/>
                <w:lang w:eastAsia="ar-SA"/>
              </w:rPr>
            </w:pPr>
            <w:r w:rsidRPr="00B55E34">
              <w:rPr>
                <w:b/>
                <w:sz w:val="20"/>
                <w:szCs w:val="20"/>
                <w:lang w:eastAsia="ar-SA"/>
              </w:rPr>
              <w:t xml:space="preserve">Weryfikator </w:t>
            </w:r>
            <w:r>
              <w:rPr>
                <w:b/>
                <w:sz w:val="20"/>
                <w:szCs w:val="20"/>
                <w:lang w:eastAsia="ar-SA"/>
              </w:rPr>
              <w:t>dokumentacji branży sanitarnej</w:t>
            </w:r>
            <w:r w:rsidRPr="00B55E34">
              <w:rPr>
                <w:b/>
                <w:sz w:val="20"/>
                <w:szCs w:val="20"/>
                <w:lang w:eastAsia="ar-SA"/>
              </w:rPr>
              <w:t xml:space="preserve"> </w:t>
            </w:r>
          </w:p>
          <w:p w14:paraId="61A8B516" w14:textId="77777777" w:rsidR="007E096D" w:rsidRPr="00B362BE" w:rsidRDefault="007E096D" w:rsidP="007E096D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D3482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3863FFF9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6F5FB565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45BECE8A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44065EDF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43726994" w14:textId="77777777" w:rsidR="007E096D" w:rsidRPr="00E6362C" w:rsidRDefault="007E096D" w:rsidP="007E096D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2037F213" w14:textId="17492112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lastRenderedPageBreak/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</w:tcPr>
          <w:p w14:paraId="1D4E77A8" w14:textId="77777777" w:rsidR="007E096D" w:rsidRPr="009F2BE3" w:rsidRDefault="007E096D" w:rsidP="007E096D">
            <w:pPr>
              <w:spacing w:after="20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1CA228" w14:textId="77777777" w:rsidR="007E096D" w:rsidRPr="00E6362C" w:rsidRDefault="007E096D" w:rsidP="007E096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665116B6" w14:textId="6985A81A" w:rsidR="007E096D" w:rsidRPr="00E6362C" w:rsidRDefault="007E096D" w:rsidP="007E096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7E096D" w:rsidRPr="00E6362C" w14:paraId="191AF7E1" w14:textId="77777777" w:rsidTr="007E096D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52951FF" w14:textId="77777777" w:rsidR="007E096D" w:rsidRPr="00E6362C" w:rsidRDefault="007E096D" w:rsidP="007E096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65BE5" w14:textId="77777777" w:rsidR="007E096D" w:rsidRPr="00B55E34" w:rsidRDefault="007E096D" w:rsidP="007E096D">
            <w:pPr>
              <w:pStyle w:val="Normalnypunktowany"/>
              <w:ind w:right="-71"/>
              <w:jc w:val="left"/>
              <w:rPr>
                <w:b/>
                <w:sz w:val="20"/>
                <w:szCs w:val="20"/>
                <w:lang w:eastAsia="ar-SA"/>
              </w:rPr>
            </w:pPr>
            <w:r w:rsidRPr="00B55E34">
              <w:rPr>
                <w:b/>
                <w:sz w:val="20"/>
                <w:szCs w:val="20"/>
                <w:lang w:eastAsia="ar-SA"/>
              </w:rPr>
              <w:t xml:space="preserve">Weryfikator </w:t>
            </w:r>
            <w:r>
              <w:rPr>
                <w:b/>
                <w:sz w:val="20"/>
                <w:szCs w:val="20"/>
                <w:lang w:eastAsia="ar-SA"/>
              </w:rPr>
              <w:t>dokumentacji branży</w:t>
            </w:r>
            <w:r w:rsidRPr="00B55E34">
              <w:rPr>
                <w:b/>
                <w:sz w:val="20"/>
                <w:szCs w:val="20"/>
                <w:lang w:eastAsia="ar-SA"/>
              </w:rPr>
              <w:t xml:space="preserve"> elektryczn</w:t>
            </w:r>
            <w:r>
              <w:rPr>
                <w:b/>
                <w:sz w:val="20"/>
                <w:szCs w:val="20"/>
                <w:lang w:eastAsia="ar-SA"/>
              </w:rPr>
              <w:t>ej</w:t>
            </w:r>
            <w:r w:rsidRPr="00B55E34">
              <w:rPr>
                <w:b/>
                <w:sz w:val="20"/>
                <w:szCs w:val="20"/>
                <w:lang w:eastAsia="ar-SA"/>
              </w:rPr>
              <w:t xml:space="preserve"> i elektroenergetyczn</w:t>
            </w:r>
            <w:r>
              <w:rPr>
                <w:b/>
                <w:sz w:val="20"/>
                <w:szCs w:val="20"/>
                <w:lang w:eastAsia="ar-SA"/>
              </w:rPr>
              <w:t>ej</w:t>
            </w:r>
            <w:r w:rsidRPr="00B55E34">
              <w:rPr>
                <w:b/>
                <w:sz w:val="20"/>
                <w:szCs w:val="20"/>
                <w:lang w:eastAsia="ar-SA"/>
              </w:rPr>
              <w:t xml:space="preserve"> </w:t>
            </w:r>
          </w:p>
          <w:p w14:paraId="6D3B4E1E" w14:textId="77777777" w:rsidR="007E096D" w:rsidRPr="00B362BE" w:rsidRDefault="007E096D" w:rsidP="007E096D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04E6A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014CF37B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0025674A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35F83ECD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0F8E174D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5920A45C" w14:textId="77777777" w:rsidR="007E096D" w:rsidRPr="00E6362C" w:rsidRDefault="007E096D" w:rsidP="007E096D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1730D4BB" w14:textId="544E50E3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</w:tcPr>
          <w:p w14:paraId="475DB8EA" w14:textId="77777777" w:rsidR="007E096D" w:rsidRPr="009F2BE3" w:rsidRDefault="007E096D" w:rsidP="007E096D">
            <w:pPr>
              <w:spacing w:after="20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8EE9E7" w14:textId="77777777" w:rsidR="007E096D" w:rsidRPr="00E6362C" w:rsidRDefault="007E096D" w:rsidP="007E096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718BBE93" w14:textId="50B01171" w:rsidR="007E096D" w:rsidRPr="00E6362C" w:rsidRDefault="007E096D" w:rsidP="007E096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7E096D" w:rsidRPr="00E6362C" w14:paraId="1D8756C1" w14:textId="77777777" w:rsidTr="007E096D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F0E280" w14:textId="77777777" w:rsidR="007E096D" w:rsidRPr="00E6362C" w:rsidRDefault="007E096D" w:rsidP="007E096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1EAC8" w14:textId="77777777" w:rsidR="007E096D" w:rsidRPr="00B55E34" w:rsidRDefault="007E096D" w:rsidP="007E096D">
            <w:pPr>
              <w:pStyle w:val="Normalnypunktowany"/>
              <w:jc w:val="left"/>
              <w:rPr>
                <w:b/>
                <w:sz w:val="20"/>
                <w:szCs w:val="20"/>
                <w:lang w:eastAsia="ar-SA"/>
              </w:rPr>
            </w:pPr>
            <w:r w:rsidRPr="00B55E34">
              <w:rPr>
                <w:b/>
                <w:sz w:val="20"/>
                <w:szCs w:val="20"/>
                <w:lang w:eastAsia="ar-SA"/>
              </w:rPr>
              <w:t xml:space="preserve">Weryfikator </w:t>
            </w:r>
            <w:r>
              <w:rPr>
                <w:b/>
                <w:sz w:val="20"/>
                <w:szCs w:val="20"/>
                <w:lang w:eastAsia="ar-SA"/>
              </w:rPr>
              <w:t>dokumentacji branży telekomunikacyjnej</w:t>
            </w:r>
          </w:p>
          <w:p w14:paraId="562DFC93" w14:textId="77777777" w:rsidR="007E096D" w:rsidRPr="00B362BE" w:rsidRDefault="007E096D" w:rsidP="007E096D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8DE17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2F0CCD42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192B1999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2581B409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7BE4929C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0AD9669B" w14:textId="77777777" w:rsidR="007E096D" w:rsidRPr="00E6362C" w:rsidRDefault="007E096D" w:rsidP="007E096D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3D3F7675" w14:textId="51420C91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</w:tcPr>
          <w:p w14:paraId="46B0454A" w14:textId="77777777" w:rsidR="007E096D" w:rsidRPr="009F2BE3" w:rsidRDefault="007E096D" w:rsidP="007E096D">
            <w:pPr>
              <w:spacing w:after="20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9A03AE" w14:textId="77777777" w:rsidR="007E096D" w:rsidRPr="00E6362C" w:rsidRDefault="007E096D" w:rsidP="007E096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735EF91A" w14:textId="688BE5B4" w:rsidR="007E096D" w:rsidRPr="00E6362C" w:rsidRDefault="007E096D" w:rsidP="007E096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podmiotu udostępniającego zasoby*</w:t>
            </w:r>
          </w:p>
        </w:tc>
      </w:tr>
      <w:tr w:rsidR="007E096D" w:rsidRPr="00E6362C" w14:paraId="4B822C5F" w14:textId="77777777" w:rsidTr="007E096D">
        <w:trPr>
          <w:jc w:val="center"/>
        </w:trPr>
        <w:tc>
          <w:tcPr>
            <w:tcW w:w="19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FE07A1" w14:textId="77777777" w:rsidR="007E096D" w:rsidRPr="00E6362C" w:rsidRDefault="007E096D" w:rsidP="007E096D">
            <w:pPr>
              <w:spacing w:after="200" w:line="276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7761E" w14:textId="6DE902B8" w:rsidR="007E096D" w:rsidRPr="00B362BE" w:rsidRDefault="007E096D" w:rsidP="007E096D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55E34">
              <w:rPr>
                <w:rFonts w:ascii="Arial" w:hAnsi="Arial" w:cs="Arial"/>
                <w:b/>
                <w:sz w:val="20"/>
                <w:szCs w:val="20"/>
              </w:rPr>
              <w:t xml:space="preserve">Weryfikator </w:t>
            </w:r>
            <w:r>
              <w:rPr>
                <w:rFonts w:ascii="Arial" w:hAnsi="Arial" w:cs="Arial"/>
                <w:b/>
                <w:sz w:val="20"/>
                <w:szCs w:val="20"/>
              </w:rPr>
              <w:t>dokumentacji branży</w:t>
            </w:r>
            <w:r w:rsidRPr="00B55E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drogowej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A4A33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Wskazać:</w:t>
            </w:r>
          </w:p>
          <w:p w14:paraId="4E9D5C05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Zakres uprawnienia:</w:t>
            </w:r>
          </w:p>
          <w:p w14:paraId="05E00F53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lastRenderedPageBreak/>
              <w:t>………………………………………………………………………………………………………………………………………………</w:t>
            </w:r>
          </w:p>
          <w:p w14:paraId="7FB89F04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Numer uprawnienia: </w:t>
            </w:r>
          </w:p>
          <w:p w14:paraId="68B961AC" w14:textId="77777777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2AE50231" w14:textId="77777777" w:rsidR="007E096D" w:rsidRPr="00E6362C" w:rsidRDefault="007E096D" w:rsidP="007E096D">
            <w:pPr>
              <w:spacing w:after="0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Wykształcenie:</w:t>
            </w:r>
          </w:p>
          <w:p w14:paraId="41FB3371" w14:textId="2E91CB32" w:rsidR="007E096D" w:rsidRPr="00E6362C" w:rsidRDefault="007E096D" w:rsidP="007E096D">
            <w:pPr>
              <w:spacing w:after="0" w:line="360" w:lineRule="auto"/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</w:tcPr>
          <w:p w14:paraId="5CF14805" w14:textId="77777777" w:rsidR="007E096D" w:rsidRPr="009F2BE3" w:rsidRDefault="007E096D" w:rsidP="007E096D">
            <w:pPr>
              <w:spacing w:after="20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F80CC5" w14:textId="77777777" w:rsidR="007E096D" w:rsidRPr="00E6362C" w:rsidRDefault="007E096D" w:rsidP="007E096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Zdolność zawodowa własna/ </w:t>
            </w:r>
          </w:p>
          <w:p w14:paraId="2F64DD15" w14:textId="1C0ECE5D" w:rsidR="007E096D" w:rsidRPr="00E6362C" w:rsidRDefault="007E096D" w:rsidP="007E096D">
            <w:pPr>
              <w:spacing w:after="200"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E6362C">
              <w:rPr>
                <w:rFonts w:ascii="Arial" w:eastAsia="Calibri" w:hAnsi="Arial" w:cs="Arial"/>
                <w:sz w:val="18"/>
                <w:szCs w:val="18"/>
                <w:lang w:eastAsia="pl-PL"/>
              </w:rPr>
              <w:lastRenderedPageBreak/>
              <w:t>podmiotu udostępniającego zasoby*</w:t>
            </w:r>
          </w:p>
        </w:tc>
      </w:tr>
    </w:tbl>
    <w:p w14:paraId="3276CEE4" w14:textId="498F115D" w:rsidR="00E6362C" w:rsidRDefault="00E6362C" w:rsidP="00E6362C">
      <w:pPr>
        <w:suppressAutoHyphens/>
        <w:spacing w:after="0" w:line="240" w:lineRule="auto"/>
        <w:ind w:right="-4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6362C">
        <w:rPr>
          <w:rFonts w:ascii="Arial" w:eastAsia="Times New Roman" w:hAnsi="Arial" w:cs="Arial"/>
          <w:sz w:val="18"/>
          <w:szCs w:val="18"/>
          <w:lang w:eastAsia="pl-PL"/>
        </w:rPr>
        <w:lastRenderedPageBreak/>
        <w:t>*Niepotrzebne skreślić</w:t>
      </w:r>
    </w:p>
    <w:p w14:paraId="109A0863" w14:textId="77777777" w:rsidR="00CC4117" w:rsidRPr="00E6362C" w:rsidRDefault="00CC4117" w:rsidP="00E6362C">
      <w:pPr>
        <w:suppressAutoHyphens/>
        <w:spacing w:after="0" w:line="240" w:lineRule="auto"/>
        <w:ind w:right="-4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2EBD92C" w14:textId="7BA9AD8C" w:rsidR="00E6362C" w:rsidRPr="00B55E34" w:rsidRDefault="00E6362C" w:rsidP="00751229">
      <w:pPr>
        <w:numPr>
          <w:ilvl w:val="0"/>
          <w:numId w:val="14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sz w:val="19"/>
          <w:szCs w:val="19"/>
          <w:lang w:eastAsia="pl-PL"/>
        </w:rPr>
      </w:pPr>
      <w:r w:rsidRPr="00B55E34">
        <w:rPr>
          <w:rFonts w:ascii="Arial" w:eastAsia="Calibri" w:hAnsi="Arial" w:cs="Arial"/>
          <w:sz w:val="19"/>
          <w:szCs w:val="19"/>
          <w:lang w:eastAsia="pl-PL"/>
        </w:rPr>
        <w:t xml:space="preserve">Wykazane osoby muszą spełniać warunki określone </w:t>
      </w:r>
      <w:r w:rsidRPr="00B55E34">
        <w:rPr>
          <w:rFonts w:ascii="Arial" w:eastAsia="Calibri" w:hAnsi="Arial" w:cs="Arial"/>
          <w:b/>
          <w:sz w:val="19"/>
          <w:szCs w:val="19"/>
          <w:lang w:eastAsia="pl-PL"/>
        </w:rPr>
        <w:t>w ro</w:t>
      </w:r>
      <w:r w:rsidR="0048447A" w:rsidRPr="00B55E34">
        <w:rPr>
          <w:rFonts w:ascii="Arial" w:eastAsia="Calibri" w:hAnsi="Arial" w:cs="Arial"/>
          <w:b/>
          <w:sz w:val="19"/>
          <w:szCs w:val="19"/>
          <w:lang w:eastAsia="pl-PL"/>
        </w:rPr>
        <w:t>zdziale VI ust. 1 pkt 2) lit. b</w:t>
      </w:r>
      <w:r w:rsidRPr="00B55E34">
        <w:rPr>
          <w:rFonts w:ascii="Arial" w:eastAsia="Calibri" w:hAnsi="Arial" w:cs="Arial"/>
          <w:b/>
          <w:sz w:val="19"/>
          <w:szCs w:val="19"/>
          <w:lang w:eastAsia="pl-PL"/>
        </w:rPr>
        <w:t>)</w:t>
      </w:r>
      <w:r w:rsidRPr="00B55E34">
        <w:rPr>
          <w:rFonts w:ascii="Arial" w:eastAsia="Calibri" w:hAnsi="Arial" w:cs="Arial"/>
          <w:b/>
          <w:sz w:val="19"/>
          <w:szCs w:val="19"/>
        </w:rPr>
        <w:t xml:space="preserve"> </w:t>
      </w:r>
      <w:r w:rsidRPr="00B55E34">
        <w:rPr>
          <w:rFonts w:ascii="Arial" w:eastAsia="Calibri" w:hAnsi="Arial" w:cs="Arial"/>
          <w:b/>
          <w:sz w:val="19"/>
          <w:szCs w:val="19"/>
          <w:lang w:eastAsia="pl-PL"/>
        </w:rPr>
        <w:t>SWZ</w:t>
      </w:r>
      <w:r w:rsidRPr="00EF58E6">
        <w:rPr>
          <w:rFonts w:ascii="Arial" w:eastAsia="Calibri" w:hAnsi="Arial" w:cs="Arial"/>
          <w:bCs/>
          <w:sz w:val="19"/>
          <w:szCs w:val="19"/>
          <w:lang w:eastAsia="pl-PL"/>
        </w:rPr>
        <w:t>.</w:t>
      </w:r>
    </w:p>
    <w:p w14:paraId="30883653" w14:textId="77777777" w:rsidR="00E6362C" w:rsidRPr="00B55E34" w:rsidRDefault="00E6362C" w:rsidP="0075122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  <w:sz w:val="19"/>
          <w:szCs w:val="19"/>
        </w:rPr>
      </w:pPr>
      <w:r w:rsidRPr="00B55E34">
        <w:rPr>
          <w:rFonts w:ascii="Arial" w:eastAsia="Calibri" w:hAnsi="Arial" w:cs="Arial"/>
          <w:sz w:val="19"/>
          <w:szCs w:val="19"/>
        </w:rPr>
        <w:t xml:space="preserve">W przypadku gdy Wykonawca polega na zdolnościach podmiotów udostępniających zasoby – Wykonawca zobowiązany jest załączyć do oferty, zobowiązane podmiotu udostępniającego zasoby, o którym mowa w rozdziale VI ust. 5 SWZ. Wzór zobowiązania stanowi Załącznik nr 8 do SWZ. </w:t>
      </w:r>
    </w:p>
    <w:p w14:paraId="7498D4F5" w14:textId="535AC97C" w:rsidR="00E6362C" w:rsidRPr="00B55E34" w:rsidRDefault="00E6362C" w:rsidP="00751229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19"/>
          <w:szCs w:val="19"/>
        </w:rPr>
      </w:pPr>
      <w:r w:rsidRPr="00B55E34">
        <w:rPr>
          <w:rFonts w:ascii="Arial" w:eastAsia="Calibri" w:hAnsi="Arial" w:cs="Arial"/>
          <w:b/>
          <w:sz w:val="19"/>
          <w:szCs w:val="19"/>
        </w:rPr>
        <w:t xml:space="preserve">Wykonawca zobowiązany jest dostarczyć wraz z ofertą dokumenty potwierdzające, że osoby skierowane do realizacji zamówienia, wskazane w wykazie osób, posiadają wymagane przez Zamawiającego uprawnienia lub kwalifikacje (zgodnie z rozdziałem VI ust. 1 pkt 2) lit. b) </w:t>
      </w:r>
      <w:proofErr w:type="spellStart"/>
      <w:r w:rsidRPr="00B55E34">
        <w:rPr>
          <w:rFonts w:ascii="Arial" w:eastAsia="Calibri" w:hAnsi="Arial" w:cs="Arial"/>
          <w:b/>
          <w:sz w:val="19"/>
          <w:szCs w:val="19"/>
        </w:rPr>
        <w:t>ppkt</w:t>
      </w:r>
      <w:proofErr w:type="spellEnd"/>
      <w:r w:rsidRPr="00B55E34">
        <w:rPr>
          <w:rFonts w:ascii="Arial" w:eastAsia="Calibri" w:hAnsi="Arial" w:cs="Arial"/>
          <w:b/>
          <w:sz w:val="19"/>
          <w:szCs w:val="19"/>
        </w:rPr>
        <w:t xml:space="preserve"> </w:t>
      </w:r>
      <w:r w:rsidR="00AF5F0D" w:rsidRPr="00B55E34">
        <w:rPr>
          <w:rFonts w:ascii="Arial" w:eastAsia="Calibri" w:hAnsi="Arial" w:cs="Arial"/>
          <w:b/>
          <w:sz w:val="19"/>
          <w:szCs w:val="19"/>
        </w:rPr>
        <w:t>(i) – (</w:t>
      </w:r>
      <w:r w:rsidR="007E096D">
        <w:rPr>
          <w:rFonts w:ascii="Arial" w:eastAsia="Calibri" w:hAnsi="Arial" w:cs="Arial"/>
          <w:b/>
          <w:sz w:val="19"/>
          <w:szCs w:val="19"/>
        </w:rPr>
        <w:t>xi</w:t>
      </w:r>
      <w:r w:rsidR="00AF5F0D" w:rsidRPr="00B55E34">
        <w:rPr>
          <w:rFonts w:ascii="Arial" w:eastAsia="Calibri" w:hAnsi="Arial" w:cs="Arial"/>
          <w:b/>
          <w:sz w:val="19"/>
          <w:szCs w:val="19"/>
        </w:rPr>
        <w:t xml:space="preserve">) </w:t>
      </w:r>
      <w:r w:rsidR="00113A26" w:rsidRPr="00B55E34">
        <w:rPr>
          <w:rFonts w:ascii="Arial" w:eastAsia="Calibri" w:hAnsi="Arial" w:cs="Arial"/>
          <w:b/>
          <w:sz w:val="19"/>
          <w:szCs w:val="19"/>
        </w:rPr>
        <w:t>SWZ)</w:t>
      </w:r>
      <w:r w:rsidRPr="00247989">
        <w:rPr>
          <w:rFonts w:ascii="Arial" w:eastAsia="Calibri" w:hAnsi="Arial" w:cs="Arial"/>
          <w:bCs/>
          <w:sz w:val="19"/>
          <w:szCs w:val="19"/>
        </w:rPr>
        <w:t>.</w:t>
      </w:r>
    </w:p>
    <w:p w14:paraId="48FE7C47" w14:textId="77777777" w:rsidR="00623FF9" w:rsidRDefault="00623FF9" w:rsidP="00E6362C">
      <w:pPr>
        <w:spacing w:after="0" w:line="240" w:lineRule="auto"/>
        <w:ind w:left="10635"/>
        <w:rPr>
          <w:rFonts w:ascii="Arial" w:eastAsia="Calibri" w:hAnsi="Arial" w:cs="Arial"/>
          <w:sz w:val="18"/>
          <w:szCs w:val="18"/>
        </w:rPr>
      </w:pPr>
    </w:p>
    <w:p w14:paraId="52629645" w14:textId="77777777" w:rsidR="00623FF9" w:rsidRDefault="00623FF9" w:rsidP="00E6362C">
      <w:pPr>
        <w:spacing w:after="0" w:line="240" w:lineRule="auto"/>
        <w:ind w:left="10635"/>
        <w:rPr>
          <w:rFonts w:ascii="Arial" w:eastAsia="Calibri" w:hAnsi="Arial" w:cs="Arial"/>
          <w:sz w:val="18"/>
          <w:szCs w:val="18"/>
        </w:rPr>
      </w:pPr>
    </w:p>
    <w:p w14:paraId="4980F040" w14:textId="77777777" w:rsidR="00623FF9" w:rsidRDefault="00623FF9" w:rsidP="00E6362C">
      <w:pPr>
        <w:spacing w:after="0" w:line="240" w:lineRule="auto"/>
        <w:ind w:left="10635"/>
        <w:rPr>
          <w:rFonts w:ascii="Arial" w:eastAsia="Calibri" w:hAnsi="Arial" w:cs="Arial"/>
          <w:sz w:val="18"/>
          <w:szCs w:val="18"/>
        </w:rPr>
      </w:pPr>
    </w:p>
    <w:p w14:paraId="37AB42ED" w14:textId="77777777" w:rsidR="00623FF9" w:rsidRDefault="00623FF9" w:rsidP="00E6362C">
      <w:pPr>
        <w:spacing w:after="0" w:line="240" w:lineRule="auto"/>
        <w:ind w:left="10635"/>
        <w:rPr>
          <w:rFonts w:ascii="Arial" w:eastAsia="Calibri" w:hAnsi="Arial" w:cs="Arial"/>
          <w:sz w:val="18"/>
          <w:szCs w:val="18"/>
        </w:rPr>
      </w:pPr>
    </w:p>
    <w:p w14:paraId="262EADCC" w14:textId="1EAEEC48" w:rsidR="00E6362C" w:rsidRPr="00E6362C" w:rsidRDefault="00E6362C" w:rsidP="00E6362C">
      <w:pPr>
        <w:spacing w:after="0" w:line="240" w:lineRule="auto"/>
        <w:ind w:left="10635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>..……………..………………………………….</w:t>
      </w:r>
    </w:p>
    <w:p w14:paraId="3EFD01A1" w14:textId="77777777" w:rsidR="00623FF9" w:rsidRDefault="00623FF9" w:rsidP="00E6362C">
      <w:pPr>
        <w:spacing w:after="0" w:line="240" w:lineRule="auto"/>
        <w:ind w:left="9926"/>
        <w:contextualSpacing/>
        <w:jc w:val="center"/>
        <w:rPr>
          <w:rFonts w:ascii="Arial" w:eastAsia="Calibri" w:hAnsi="Arial" w:cs="Arial"/>
          <w:sz w:val="16"/>
          <w:szCs w:val="16"/>
        </w:rPr>
      </w:pPr>
    </w:p>
    <w:p w14:paraId="67CE2913" w14:textId="5DB9E116" w:rsidR="00E6362C" w:rsidRPr="00E6362C" w:rsidRDefault="00E6362C" w:rsidP="00E6362C">
      <w:pPr>
        <w:spacing w:after="0" w:line="240" w:lineRule="auto"/>
        <w:ind w:left="9926"/>
        <w:contextualSpacing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(dokument musi zostać opatrzony podpisem zgodnie</w:t>
      </w:r>
    </w:p>
    <w:p w14:paraId="6B0AA00E" w14:textId="77777777" w:rsidR="00E6362C" w:rsidRPr="00E6362C" w:rsidRDefault="00E6362C" w:rsidP="00E6362C">
      <w:pPr>
        <w:spacing w:after="0" w:line="240" w:lineRule="auto"/>
        <w:ind w:left="9926"/>
        <w:contextualSpacing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</w:p>
    <w:p w14:paraId="11AB3758" w14:textId="77777777" w:rsidR="00E6362C" w:rsidRPr="00E6362C" w:rsidRDefault="00E6362C" w:rsidP="00E6362C">
      <w:pPr>
        <w:widowControl w:val="0"/>
        <w:tabs>
          <w:tab w:val="left" w:pos="4536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1BA248B1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lang w:eastAsia="pl-PL"/>
        </w:rPr>
        <w:sectPr w:rsidR="00E6362C" w:rsidRPr="00E6362C" w:rsidSect="00E6362C">
          <w:pgSz w:w="16834" w:h="11909" w:orient="landscape" w:code="9"/>
          <w:pgMar w:top="1134" w:right="1361" w:bottom="992" w:left="1134" w:header="567" w:footer="493" w:gutter="0"/>
          <w:cols w:space="60"/>
          <w:noEndnote/>
          <w:docGrid w:linePitch="299"/>
        </w:sectPr>
      </w:pPr>
    </w:p>
    <w:p w14:paraId="06614AB9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D7C6250" w14:textId="222A0C16" w:rsidR="00E6362C" w:rsidRPr="00E6362C" w:rsidRDefault="00E6362C" w:rsidP="00E6362C">
      <w:pPr>
        <w:spacing w:after="0" w:line="240" w:lineRule="auto"/>
        <w:jc w:val="right"/>
        <w:rPr>
          <w:rFonts w:ascii="Arial" w:eastAsia="Times New Roman" w:hAnsi="Arial" w:cs="Arial"/>
          <w:b/>
          <w:bCs/>
          <w:vanish/>
          <w:lang w:eastAsia="pl-PL"/>
        </w:rPr>
      </w:pPr>
      <w:r w:rsidRPr="00E6362C">
        <w:rPr>
          <w:rFonts w:ascii="Arial" w:eastAsia="Times New Roman" w:hAnsi="Arial" w:cs="Arial"/>
          <w:b/>
          <w:bCs/>
          <w:lang w:eastAsia="pl-PL"/>
        </w:rPr>
        <w:t xml:space="preserve">Załącznik nr </w:t>
      </w:r>
      <w:r w:rsidR="00AF5F0D">
        <w:rPr>
          <w:rFonts w:ascii="Arial" w:eastAsia="Times New Roman" w:hAnsi="Arial" w:cs="Arial"/>
          <w:b/>
          <w:bCs/>
          <w:lang w:eastAsia="pl-PL"/>
        </w:rPr>
        <w:t>7</w:t>
      </w:r>
      <w:r w:rsidRPr="00E6362C">
        <w:rPr>
          <w:rFonts w:ascii="Arial" w:eastAsia="Times New Roman" w:hAnsi="Arial" w:cs="Arial"/>
          <w:b/>
          <w:bCs/>
          <w:lang w:eastAsia="pl-PL"/>
        </w:rPr>
        <w:t xml:space="preserve"> do SWZ </w:t>
      </w:r>
    </w:p>
    <w:p w14:paraId="07D47F5E" w14:textId="421E6429" w:rsidR="00E6362C" w:rsidRDefault="00E6362C" w:rsidP="00E6362C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37A1F169" w14:textId="5AB71C77" w:rsidR="009F28D7" w:rsidRPr="00E6362C" w:rsidRDefault="009F28D7" w:rsidP="00E6362C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>
        <w:rPr>
          <w:rFonts w:ascii="Arial" w:eastAsia="Times New Roman" w:hAnsi="Arial" w:cs="Arial"/>
          <w:b/>
          <w:bCs/>
          <w:noProof/>
          <w:spacing w:val="20"/>
          <w:sz w:val="24"/>
          <w:szCs w:val="20"/>
          <w:lang w:eastAsia="pl-PL"/>
        </w:rPr>
        <w:drawing>
          <wp:inline distT="0" distB="0" distL="0" distR="0" wp14:anchorId="3DCBDA78" wp14:editId="3EB53A43">
            <wp:extent cx="6212205" cy="894080"/>
            <wp:effectExtent l="0" t="0" r="0" b="1270"/>
            <wp:docPr id="595689002" name="Obraz 595689002" descr="Obraz zawierający tekst, zrzut ekranu, Czcionka, log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258646" name="Obraz 1858258646" descr="Obraz zawierający tekst, zrzut ekranu, Czcionka, logo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89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26E6A0" w14:textId="77777777" w:rsidR="00E6362C" w:rsidRPr="00E6362C" w:rsidRDefault="00E6362C" w:rsidP="00E6362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56A9225" w14:textId="77777777" w:rsidR="00E6362C" w:rsidRPr="00E6362C" w:rsidRDefault="00E6362C" w:rsidP="00E6362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6362C">
        <w:rPr>
          <w:rFonts w:ascii="Arial" w:eastAsia="Times New Roman" w:hAnsi="Arial" w:cs="Arial"/>
          <w:b/>
          <w:lang w:eastAsia="pl-PL"/>
        </w:rPr>
        <w:t>WYKAZ PODWYKONAWCÓW</w:t>
      </w:r>
    </w:p>
    <w:p w14:paraId="54755F65" w14:textId="77777777" w:rsidR="00E6362C" w:rsidRPr="00E6362C" w:rsidRDefault="00E6362C" w:rsidP="00E6362C">
      <w:pPr>
        <w:spacing w:after="0" w:line="240" w:lineRule="auto"/>
        <w:jc w:val="center"/>
        <w:rPr>
          <w:rFonts w:ascii="Arial" w:eastAsia="Calibri" w:hAnsi="Arial"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14:paraId="23C7C641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98A3F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5996395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362C">
              <w:rPr>
                <w:rFonts w:ascii="Arial" w:eastAsia="Calibri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88E3D06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E6362C" w:rsidRPr="00E6362C" w14:paraId="0DA99212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D727F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18EE4589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07EE529E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5CE43390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362C">
              <w:rPr>
                <w:rFonts w:ascii="Arial" w:eastAsia="Calibri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9B160C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3D55697F" w14:textId="77777777" w:rsidR="00E6362C" w:rsidRPr="00E6362C" w:rsidRDefault="00E6362C" w:rsidP="00E6362C">
      <w:pPr>
        <w:spacing w:after="0" w:line="240" w:lineRule="auto"/>
        <w:rPr>
          <w:rFonts w:ascii="Arial" w:eastAsia="Calibri" w:hAnsi="Arial" w:cs="Arial"/>
        </w:rPr>
      </w:pPr>
    </w:p>
    <w:p w14:paraId="10BD0661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</w:rPr>
      </w:pPr>
    </w:p>
    <w:p w14:paraId="3EAA7787" w14:textId="468B7D85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  <w:bCs/>
          <w:sz w:val="26"/>
          <w:szCs w:val="26"/>
        </w:rPr>
      </w:pPr>
      <w:r w:rsidRPr="00E6362C">
        <w:rPr>
          <w:rFonts w:ascii="Arial" w:eastAsia="Calibri" w:hAnsi="Arial" w:cs="Arial"/>
        </w:rPr>
        <w:t xml:space="preserve">Przystępując do prowadzonego przez PKP S.A. postępowania o udzielenie zamówienia niepublicznego prowadzonego w trybie przetargu nieograniczonego, którego przedmiotem jest </w:t>
      </w:r>
      <w:r w:rsidR="003B3EE5" w:rsidRPr="003B3EE5">
        <w:rPr>
          <w:rFonts w:ascii="Arial" w:eastAsia="Calibri" w:hAnsi="Arial" w:cs="Arial"/>
          <w:b/>
          <w:bCs/>
        </w:rPr>
        <w:t>„Świadczenie usługi Inżyniera Kontraktu sprawującego nadzór inwestorski nad robotami budowlanymi w ramach zadania inwestycyjnego pn.</w:t>
      </w:r>
      <w:r w:rsidR="00C60F68">
        <w:rPr>
          <w:rFonts w:ascii="Arial" w:eastAsia="Calibri" w:hAnsi="Arial" w:cs="Arial"/>
          <w:b/>
          <w:bCs/>
        </w:rPr>
        <w:t>: „Przebudowa dworca kolejowego Żyrardów</w:t>
      </w:r>
      <w:r w:rsidR="003B3EE5" w:rsidRPr="003B3EE5">
        <w:rPr>
          <w:rFonts w:ascii="Arial" w:eastAsia="Calibri" w:hAnsi="Arial" w:cs="Arial"/>
          <w:b/>
          <w:bCs/>
        </w:rPr>
        <w:t>””</w:t>
      </w:r>
      <w:r w:rsidRPr="00E6362C">
        <w:rPr>
          <w:rFonts w:ascii="Arial" w:eastAsia="Calibri" w:hAnsi="Arial" w:cs="Arial"/>
          <w:b/>
          <w:bCs/>
        </w:rPr>
        <w:t xml:space="preserve"> </w:t>
      </w:r>
      <w:r w:rsidRPr="00E6362C">
        <w:rPr>
          <w:rFonts w:ascii="Arial" w:eastAsia="Calibri" w:hAnsi="Arial" w:cs="Arial"/>
        </w:rPr>
        <w:t>oświadczam, że zamierzam powierzyć niżej wymienionemu/ wymienionym podwykonawcy/om następującą/e część/ci przedmiotu zamówienia:</w:t>
      </w:r>
    </w:p>
    <w:p w14:paraId="2CB84A0A" w14:textId="77777777" w:rsidR="00E6362C" w:rsidRPr="00E6362C" w:rsidRDefault="00E6362C" w:rsidP="00E6362C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u w:val="single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5016"/>
        <w:gridCol w:w="4216"/>
      </w:tblGrid>
      <w:tr w:rsidR="00E6362C" w:rsidRPr="00E6362C" w14:paraId="632FD592" w14:textId="77777777" w:rsidTr="00E6362C">
        <w:trPr>
          <w:trHeight w:val="526"/>
        </w:trPr>
        <w:tc>
          <w:tcPr>
            <w:tcW w:w="471" w:type="dxa"/>
          </w:tcPr>
          <w:p w14:paraId="34FD2CDD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E6362C">
              <w:rPr>
                <w:rFonts w:ascii="Arial" w:eastAsia="Calibri" w:hAnsi="Arial" w:cs="Arial"/>
                <w:b/>
                <w:lang w:eastAsia="pl-PL"/>
              </w:rPr>
              <w:t>Lp.</w:t>
            </w:r>
          </w:p>
        </w:tc>
        <w:tc>
          <w:tcPr>
            <w:tcW w:w="5058" w:type="dxa"/>
          </w:tcPr>
          <w:p w14:paraId="6FAEDBD8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E6362C">
              <w:rPr>
                <w:rFonts w:ascii="Arial" w:eastAsia="Calibri" w:hAnsi="Arial" w:cs="Arial"/>
                <w:b/>
                <w:lang w:eastAsia="pl-PL"/>
              </w:rPr>
              <w:t xml:space="preserve">Nazwa i adres podmiotu – podwykonawcy </w:t>
            </w:r>
            <w:r w:rsidRPr="00E6362C">
              <w:rPr>
                <w:rFonts w:ascii="Arial" w:eastAsia="Calibri" w:hAnsi="Arial" w:cs="Arial"/>
                <w:b/>
                <w:lang w:eastAsia="pl-PL"/>
              </w:rPr>
              <w:br/>
              <w:t xml:space="preserve">(o ile są znani) </w:t>
            </w:r>
          </w:p>
        </w:tc>
        <w:tc>
          <w:tcPr>
            <w:tcW w:w="4252" w:type="dxa"/>
          </w:tcPr>
          <w:p w14:paraId="2234EB33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E6362C">
              <w:rPr>
                <w:rFonts w:ascii="Arial" w:eastAsia="Calibri" w:hAnsi="Arial" w:cs="Arial"/>
                <w:b/>
                <w:lang w:eastAsia="pl-PL"/>
              </w:rPr>
              <w:t>Rodzaj powierzonej części zamówienia</w:t>
            </w:r>
          </w:p>
        </w:tc>
      </w:tr>
      <w:tr w:rsidR="00E6362C" w:rsidRPr="00E6362C" w14:paraId="55E15C10" w14:textId="77777777" w:rsidTr="00E6362C">
        <w:trPr>
          <w:trHeight w:val="526"/>
        </w:trPr>
        <w:tc>
          <w:tcPr>
            <w:tcW w:w="471" w:type="dxa"/>
          </w:tcPr>
          <w:p w14:paraId="3D213E45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3F5EBD0D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3087695A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</w:tr>
      <w:tr w:rsidR="00E6362C" w:rsidRPr="00E6362C" w14:paraId="23DCF192" w14:textId="77777777" w:rsidTr="00E6362C">
        <w:trPr>
          <w:trHeight w:val="526"/>
        </w:trPr>
        <w:tc>
          <w:tcPr>
            <w:tcW w:w="471" w:type="dxa"/>
          </w:tcPr>
          <w:p w14:paraId="4195BEC2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28C3F65D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00CF181E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</w:tr>
      <w:tr w:rsidR="00E6362C" w:rsidRPr="00E6362C" w14:paraId="6189D884" w14:textId="77777777" w:rsidTr="00E6362C">
        <w:trPr>
          <w:trHeight w:val="526"/>
        </w:trPr>
        <w:tc>
          <w:tcPr>
            <w:tcW w:w="471" w:type="dxa"/>
          </w:tcPr>
          <w:p w14:paraId="6E2C2A21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2F593341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0C101F35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</w:tr>
      <w:tr w:rsidR="00E6362C" w:rsidRPr="00E6362C" w14:paraId="597C01D8" w14:textId="77777777" w:rsidTr="00E6362C">
        <w:trPr>
          <w:trHeight w:val="526"/>
        </w:trPr>
        <w:tc>
          <w:tcPr>
            <w:tcW w:w="471" w:type="dxa"/>
          </w:tcPr>
          <w:p w14:paraId="00443CDD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54DF95E4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20864118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</w:tr>
    </w:tbl>
    <w:p w14:paraId="055FAA4B" w14:textId="77777777" w:rsidR="00E6362C" w:rsidRPr="00E6362C" w:rsidRDefault="00E6362C" w:rsidP="00E6362C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u w:val="single"/>
          <w:lang w:eastAsia="pl-PL"/>
        </w:rPr>
      </w:pPr>
    </w:p>
    <w:p w14:paraId="4214A529" w14:textId="77777777" w:rsidR="00E6362C" w:rsidRPr="00E6362C" w:rsidRDefault="00E6362C" w:rsidP="00E6362C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pl-PL"/>
        </w:rPr>
      </w:pPr>
    </w:p>
    <w:p w14:paraId="2D10EC4A" w14:textId="77777777" w:rsidR="00E6362C" w:rsidRPr="00E6362C" w:rsidRDefault="00E6362C" w:rsidP="00E6362C">
      <w:pPr>
        <w:widowControl w:val="0"/>
        <w:suppressAutoHyphens/>
        <w:autoSpaceDN w:val="0"/>
        <w:spacing w:after="0" w:line="240" w:lineRule="auto"/>
        <w:rPr>
          <w:rFonts w:ascii="Arial" w:eastAsia="Times New Roman" w:hAnsi="Arial" w:cs="Arial"/>
          <w:lang w:eastAsia="he-IL" w:bidi="he-IL"/>
        </w:rPr>
      </w:pPr>
    </w:p>
    <w:p w14:paraId="7D4596EA" w14:textId="77777777"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  <w:t xml:space="preserve">         …………………………………………………………</w:t>
      </w:r>
    </w:p>
    <w:p w14:paraId="71BB8C83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430A6105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  <w:r w:rsidRPr="00E6362C" w:rsidDel="00A80D12">
        <w:rPr>
          <w:rFonts w:ascii="Arial" w:eastAsia="Calibri" w:hAnsi="Arial" w:cs="Arial"/>
          <w:sz w:val="16"/>
          <w:szCs w:val="16"/>
        </w:rPr>
        <w:t xml:space="preserve"> </w:t>
      </w:r>
    </w:p>
    <w:p w14:paraId="0038D829" w14:textId="77777777" w:rsidR="00E6362C" w:rsidRPr="00E6362C" w:rsidRDefault="00E6362C" w:rsidP="00E6362C">
      <w:pPr>
        <w:spacing w:after="200" w:line="276" w:lineRule="auto"/>
        <w:rPr>
          <w:rFonts w:ascii="Arial" w:eastAsia="Calibri" w:hAnsi="Arial" w:cs="Arial"/>
          <w:b/>
        </w:rPr>
      </w:pPr>
      <w:r w:rsidRPr="00E6362C">
        <w:rPr>
          <w:rFonts w:ascii="Arial" w:eastAsia="Calibri" w:hAnsi="Arial" w:cs="Arial"/>
          <w:b/>
        </w:rPr>
        <w:br w:type="page"/>
      </w:r>
    </w:p>
    <w:p w14:paraId="1FC93A1E" w14:textId="77777777" w:rsidR="00E6362C" w:rsidRDefault="00E6362C" w:rsidP="00E6362C">
      <w:pPr>
        <w:spacing w:after="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  <w:r w:rsidRPr="00E6362C">
        <w:rPr>
          <w:rFonts w:ascii="Arial" w:eastAsia="Calibri" w:hAnsi="Arial" w:cs="Arial"/>
          <w:b/>
          <w:bCs/>
          <w:lang w:eastAsia="pl-PL"/>
        </w:rPr>
        <w:lastRenderedPageBreak/>
        <w:t xml:space="preserve">Załącznik nr </w:t>
      </w:r>
      <w:r w:rsidR="00AF5F0D">
        <w:rPr>
          <w:rFonts w:ascii="Arial" w:eastAsia="Calibri" w:hAnsi="Arial" w:cs="Arial"/>
          <w:b/>
          <w:bCs/>
          <w:lang w:eastAsia="pl-PL"/>
        </w:rPr>
        <w:t>8</w:t>
      </w:r>
      <w:r w:rsidRPr="00E6362C">
        <w:rPr>
          <w:rFonts w:ascii="Arial" w:eastAsia="Calibri" w:hAnsi="Arial" w:cs="Arial"/>
          <w:b/>
          <w:bCs/>
          <w:lang w:eastAsia="pl-PL"/>
        </w:rPr>
        <w:t xml:space="preserve"> do SWZ</w:t>
      </w:r>
    </w:p>
    <w:p w14:paraId="23C3F221" w14:textId="2F2CAA24" w:rsidR="009F28D7" w:rsidRPr="00E6362C" w:rsidRDefault="009F28D7" w:rsidP="00E6362C">
      <w:pPr>
        <w:spacing w:after="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noProof/>
          <w:spacing w:val="20"/>
          <w:sz w:val="24"/>
          <w:szCs w:val="20"/>
          <w:lang w:eastAsia="pl-PL"/>
        </w:rPr>
        <w:drawing>
          <wp:inline distT="0" distB="0" distL="0" distR="0" wp14:anchorId="5F87EBDC" wp14:editId="2E05955B">
            <wp:extent cx="6212205" cy="894080"/>
            <wp:effectExtent l="0" t="0" r="0" b="1270"/>
            <wp:docPr id="375256827" name="Obraz 375256827" descr="Obraz zawierający tekst, zrzut ekranu, Czcionka, log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258646" name="Obraz 1858258646" descr="Obraz zawierający tekst, zrzut ekranu, Czcionka, logo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89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C76499" w14:textId="77777777" w:rsidR="00E6362C" w:rsidRPr="00E6362C" w:rsidRDefault="00E6362C" w:rsidP="00E6362C">
      <w:pPr>
        <w:spacing w:after="0" w:line="276" w:lineRule="auto"/>
        <w:ind w:left="425" w:hanging="425"/>
        <w:jc w:val="both"/>
        <w:rPr>
          <w:rFonts w:ascii="Arial" w:eastAsia="Calibri" w:hAnsi="Arial" w:cs="Arial"/>
          <w:lang w:eastAsia="pl-PL"/>
        </w:rPr>
      </w:pPr>
    </w:p>
    <w:p w14:paraId="4D6AFF53" w14:textId="77777777" w:rsidR="00E6362C" w:rsidRPr="00E6362C" w:rsidRDefault="00E6362C" w:rsidP="00E6362C">
      <w:pPr>
        <w:shd w:val="clear" w:color="auto" w:fill="FFFFFF"/>
        <w:tabs>
          <w:tab w:val="left" w:pos="5175"/>
        </w:tabs>
        <w:spacing w:after="0" w:line="276" w:lineRule="auto"/>
        <w:ind w:left="425" w:hanging="425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E6362C">
        <w:rPr>
          <w:rFonts w:ascii="Arial" w:eastAsia="Calibri" w:hAnsi="Arial" w:cs="Arial"/>
          <w:b/>
          <w:sz w:val="18"/>
          <w:szCs w:val="18"/>
          <w:u w:val="single"/>
        </w:rPr>
        <w:t xml:space="preserve">UWAGA: </w:t>
      </w:r>
    </w:p>
    <w:p w14:paraId="1CD1E068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>Zamiast niniejszego Formularza można przedstawić inne dokumenty, w szczególności dotyczące:</w:t>
      </w:r>
    </w:p>
    <w:p w14:paraId="3A9AB3AC" w14:textId="77777777" w:rsidR="00E6362C" w:rsidRPr="00E6362C" w:rsidRDefault="00E6362C" w:rsidP="00AF5F0D">
      <w:pPr>
        <w:numPr>
          <w:ilvl w:val="0"/>
          <w:numId w:val="8"/>
        </w:numPr>
        <w:shd w:val="clear" w:color="auto" w:fill="FFFFFF"/>
        <w:spacing w:after="200" w:line="276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>zakresu dostępnych Wykonawcy zasobów podmiotu udostępniającego zasoby;</w:t>
      </w:r>
    </w:p>
    <w:p w14:paraId="5BEBA8AC" w14:textId="77777777" w:rsidR="00E6362C" w:rsidRPr="00E6362C" w:rsidRDefault="00E6362C" w:rsidP="00AF5F0D">
      <w:pPr>
        <w:numPr>
          <w:ilvl w:val="0"/>
          <w:numId w:val="8"/>
        </w:numPr>
        <w:shd w:val="clear" w:color="auto" w:fill="FFFFFF"/>
        <w:spacing w:after="200" w:line="276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>sposobu i okresu udostępnienia Wykonawcy i wykorzystania przez niego zasobów podmiotu udostępniającego te zasoby przy wykonywaniu zamówienia;</w:t>
      </w:r>
    </w:p>
    <w:p w14:paraId="7AB2AA7E" w14:textId="77777777" w:rsidR="00E6362C" w:rsidRPr="00E6362C" w:rsidRDefault="00E6362C" w:rsidP="00AF5F0D">
      <w:pPr>
        <w:numPr>
          <w:ilvl w:val="0"/>
          <w:numId w:val="8"/>
        </w:numPr>
        <w:shd w:val="clear" w:color="auto" w:fill="FFFFFF"/>
        <w:spacing w:after="200" w:line="276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>czy i w jakim zakresie podmiot udostępniający zasoby, na zdolnościach którego Wykonawca polega w odniesieniu do warunków udziału w postępowaniu dotyczących kwalifikacji zawodowych lub doświadczenia, zrealizuje usługi, których wskazane zdolności dotyczą.</w:t>
      </w:r>
    </w:p>
    <w:p w14:paraId="3343A613" w14:textId="77777777" w:rsidR="00E6362C" w:rsidRPr="00E6362C" w:rsidRDefault="00E6362C" w:rsidP="00E6362C">
      <w:pPr>
        <w:shd w:val="clear" w:color="auto" w:fill="FFFFFF"/>
        <w:spacing w:after="0" w:line="276" w:lineRule="auto"/>
        <w:ind w:firstLine="1"/>
        <w:jc w:val="center"/>
        <w:rPr>
          <w:rFonts w:ascii="Arial" w:eastAsia="Calibri" w:hAnsi="Arial" w:cs="Arial"/>
          <w:b/>
          <w:bCs/>
          <w:lang w:eastAsia="pl-PL"/>
        </w:rPr>
      </w:pPr>
      <w:r w:rsidRPr="00E6362C">
        <w:rPr>
          <w:rFonts w:ascii="Arial" w:eastAsia="Calibri" w:hAnsi="Arial" w:cs="Arial"/>
          <w:b/>
        </w:rPr>
        <w:t xml:space="preserve">Wzór </w:t>
      </w:r>
      <w:r w:rsidRPr="00E6362C">
        <w:rPr>
          <w:rFonts w:ascii="Arial" w:eastAsia="Calibri" w:hAnsi="Arial" w:cs="Arial"/>
          <w:b/>
        </w:rPr>
        <w:br/>
        <w:t xml:space="preserve">ZOBOWIĄZANIE PODMIOTU UDOSTĘPNIAJĄCEGO ZASOBY WYKONAWCY DO ODDANIA </w:t>
      </w:r>
      <w:r w:rsidRPr="00E6362C">
        <w:rPr>
          <w:rFonts w:ascii="Arial" w:eastAsia="Calibri" w:hAnsi="Arial" w:cs="Arial"/>
          <w:b/>
        </w:rPr>
        <w:br/>
        <w:t>DO DYSPOZYCJI WYKONAWCY NIEZBĘDNYCH ZASOBÓW</w:t>
      </w:r>
    </w:p>
    <w:p w14:paraId="4546FBF2" w14:textId="77777777" w:rsidR="00E6362C" w:rsidRPr="00E6362C" w:rsidRDefault="00E6362C" w:rsidP="00E6362C">
      <w:pPr>
        <w:spacing w:after="0" w:line="276" w:lineRule="auto"/>
        <w:ind w:left="425" w:hanging="425"/>
        <w:jc w:val="center"/>
        <w:rPr>
          <w:rFonts w:ascii="Arial" w:eastAsia="Calibri" w:hAnsi="Arial" w:cs="Arial"/>
          <w:lang w:eastAsia="pl-PL"/>
        </w:rPr>
      </w:pPr>
    </w:p>
    <w:p w14:paraId="4F3C52F9" w14:textId="4003C1C1"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7958F8">
        <w:rPr>
          <w:rFonts w:ascii="Arial" w:eastAsia="Calibri" w:hAnsi="Arial" w:cs="Arial"/>
          <w:sz w:val="20"/>
          <w:szCs w:val="20"/>
        </w:rPr>
        <w:t>Oddając do dyspozycji Wykonawcy</w:t>
      </w:r>
      <w:r w:rsidRPr="00E6362C">
        <w:rPr>
          <w:rFonts w:ascii="Arial" w:eastAsia="Calibri" w:hAnsi="Arial" w:cs="Arial"/>
        </w:rPr>
        <w:t xml:space="preserve"> </w:t>
      </w:r>
      <w:r w:rsidRPr="00E6362C">
        <w:rPr>
          <w:rFonts w:ascii="Arial" w:eastAsia="Calibri" w:hAnsi="Arial" w:cs="Arial"/>
          <w:sz w:val="20"/>
          <w:szCs w:val="20"/>
        </w:rPr>
        <w:t xml:space="preserve">ubiegającego się o udzielenie zamówienia, niezbędne zasoby na okres korzystania z nich przy wykonywaniu zamówienia pn.: </w:t>
      </w:r>
      <w:r w:rsidR="003B3EE5" w:rsidRPr="003B3EE5">
        <w:rPr>
          <w:rFonts w:ascii="Arial" w:eastAsia="Calibri" w:hAnsi="Arial" w:cs="Arial"/>
          <w:b/>
          <w:sz w:val="20"/>
          <w:szCs w:val="20"/>
        </w:rPr>
        <w:t xml:space="preserve">„Świadczenie usługi Inżyniera Kontraktu sprawującego nadzór inwestorski nad robotami budowlanymi w ramach zadania inwestycyjnego pn.: „Przebudowa dworca kolejowego </w:t>
      </w:r>
      <w:r w:rsidR="00C60F68">
        <w:rPr>
          <w:rFonts w:ascii="Arial" w:eastAsia="Calibri" w:hAnsi="Arial" w:cs="Arial"/>
          <w:b/>
          <w:sz w:val="20"/>
          <w:szCs w:val="20"/>
        </w:rPr>
        <w:t>Żyrardów</w:t>
      </w:r>
      <w:r w:rsidR="003B3EE5" w:rsidRPr="003B3EE5">
        <w:rPr>
          <w:rFonts w:ascii="Arial" w:eastAsia="Calibri" w:hAnsi="Arial" w:cs="Arial"/>
          <w:b/>
          <w:sz w:val="20"/>
          <w:szCs w:val="20"/>
        </w:rPr>
        <w:t>””</w:t>
      </w:r>
      <w:r w:rsidRPr="00E6362C">
        <w:rPr>
          <w:rFonts w:ascii="Arial" w:eastAsia="Calibri" w:hAnsi="Arial" w:cs="Arial"/>
          <w:b/>
          <w:sz w:val="20"/>
          <w:szCs w:val="20"/>
        </w:rPr>
        <w:t xml:space="preserve">, nr </w:t>
      </w:r>
      <w:r w:rsidR="009A4B01" w:rsidRPr="00E6362C">
        <w:rPr>
          <w:rFonts w:ascii="Arial" w:eastAsia="Calibri" w:hAnsi="Arial" w:cs="Arial"/>
          <w:b/>
          <w:sz w:val="20"/>
          <w:szCs w:val="20"/>
        </w:rPr>
        <w:t>postępowania</w:t>
      </w:r>
      <w:r w:rsidR="009A4B01">
        <w:rPr>
          <w:rFonts w:ascii="Arial" w:eastAsia="Calibri" w:hAnsi="Arial" w:cs="Arial"/>
          <w:sz w:val="20"/>
          <w:szCs w:val="20"/>
        </w:rPr>
        <w:t xml:space="preserve"> </w:t>
      </w:r>
      <w:r w:rsidR="003B3EE5">
        <w:rPr>
          <w:rFonts w:ascii="Arial" w:eastAsia="Calibri" w:hAnsi="Arial" w:cs="Arial"/>
          <w:b/>
          <w:sz w:val="20"/>
          <w:szCs w:val="20"/>
        </w:rPr>
        <w:t>KFZ/202</w:t>
      </w:r>
      <w:r w:rsidR="007E096D">
        <w:rPr>
          <w:rFonts w:ascii="Arial" w:eastAsia="Calibri" w:hAnsi="Arial" w:cs="Arial"/>
          <w:b/>
          <w:sz w:val="20"/>
          <w:szCs w:val="20"/>
        </w:rPr>
        <w:t>5</w:t>
      </w:r>
      <w:r w:rsidR="003B3EE5">
        <w:rPr>
          <w:rFonts w:ascii="Arial" w:eastAsia="Calibri" w:hAnsi="Arial" w:cs="Arial"/>
          <w:b/>
          <w:sz w:val="20"/>
          <w:szCs w:val="20"/>
        </w:rPr>
        <w:t>/WNP-01</w:t>
      </w:r>
      <w:r w:rsidR="007E096D">
        <w:rPr>
          <w:rFonts w:ascii="Arial" w:eastAsia="Calibri" w:hAnsi="Arial" w:cs="Arial"/>
          <w:b/>
          <w:sz w:val="20"/>
          <w:szCs w:val="20"/>
        </w:rPr>
        <w:t>9543</w:t>
      </w:r>
      <w:r w:rsidR="007E096D" w:rsidRPr="00247989">
        <w:rPr>
          <w:rFonts w:ascii="Arial" w:eastAsia="Calibri" w:hAnsi="Arial" w:cs="Arial"/>
          <w:bCs/>
          <w:sz w:val="20"/>
          <w:szCs w:val="20"/>
        </w:rPr>
        <w:t>.</w:t>
      </w:r>
    </w:p>
    <w:p w14:paraId="5847EF0D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5AAAA255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b/>
          <w:sz w:val="20"/>
          <w:szCs w:val="20"/>
          <w:lang w:eastAsia="pl-PL"/>
        </w:rPr>
        <w:t>DANE PODMIOTU UDOSTĘPNIAJĄCEGO ZASOBY: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E6362C" w:rsidRPr="00E6362C" w14:paraId="4A3672E4" w14:textId="77777777" w:rsidTr="00E6362C">
        <w:tc>
          <w:tcPr>
            <w:tcW w:w="9070" w:type="dxa"/>
            <w:hideMark/>
          </w:tcPr>
          <w:p w14:paraId="5F228433" w14:textId="7D933B0C" w:rsidR="00E6362C" w:rsidRPr="00E6362C" w:rsidRDefault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/Imię i nazwisko: …………………………………………………………</w:t>
            </w:r>
            <w:r w:rsidR="00986CE4">
              <w:rPr>
                <w:rFonts w:ascii="Arial" w:eastAsia="Calibri" w:hAnsi="Arial" w:cs="Arial"/>
                <w:sz w:val="20"/>
                <w:szCs w:val="20"/>
                <w:lang w:eastAsia="pl-PL"/>
              </w:rPr>
              <w:t>..</w:t>
            </w: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……...............</w:t>
            </w:r>
            <w:r w:rsidR="005F381D">
              <w:rPr>
                <w:rFonts w:ascii="Arial" w:eastAsia="Calibri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E6362C" w:rsidRPr="00E6362C" w14:paraId="7B12A3E9" w14:textId="77777777" w:rsidTr="00E6362C">
        <w:tc>
          <w:tcPr>
            <w:tcW w:w="9070" w:type="dxa"/>
            <w:hideMark/>
          </w:tcPr>
          <w:p w14:paraId="25E270EB" w14:textId="0B10695E" w:rsidR="00E6362C" w:rsidRPr="00E6362C" w:rsidRDefault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Dane adresowe: …………………………………………………………………..……</w:t>
            </w:r>
            <w:r w:rsidR="00986CE4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</w:t>
            </w: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………...</w:t>
            </w:r>
          </w:p>
        </w:tc>
      </w:tr>
      <w:tr w:rsidR="00E6362C" w:rsidRPr="00E6362C" w14:paraId="17F1631A" w14:textId="77777777" w:rsidTr="00E6362C">
        <w:tc>
          <w:tcPr>
            <w:tcW w:w="9070" w:type="dxa"/>
            <w:hideMark/>
          </w:tcPr>
          <w:p w14:paraId="152718DC" w14:textId="77777777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telefon: …………………….………………………….………. faks …………...…………..………</w:t>
            </w:r>
          </w:p>
        </w:tc>
      </w:tr>
      <w:tr w:rsidR="00E6362C" w:rsidRPr="00E6362C" w14:paraId="46BE3E66" w14:textId="77777777" w:rsidTr="00E6362C">
        <w:tc>
          <w:tcPr>
            <w:tcW w:w="9070" w:type="dxa"/>
            <w:hideMark/>
          </w:tcPr>
          <w:p w14:paraId="2273923F" w14:textId="77777777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e-mail: …………………………………………………….…</w:t>
            </w:r>
          </w:p>
        </w:tc>
      </w:tr>
    </w:tbl>
    <w:p w14:paraId="0B6C9BC9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0A1217E" w14:textId="77777777" w:rsidR="00E6362C" w:rsidRPr="00E6362C" w:rsidRDefault="00E6362C" w:rsidP="00E6362C">
      <w:pPr>
        <w:shd w:val="clear" w:color="auto" w:fill="FFFFFF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Zobowiązuje się do oddania do dyspozycji Wykonawcy:</w:t>
      </w:r>
    </w:p>
    <w:p w14:paraId="208ED6D0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b/>
          <w:sz w:val="20"/>
          <w:szCs w:val="20"/>
          <w:lang w:eastAsia="pl-PL"/>
        </w:rPr>
        <w:t>DANE WYKONAWCY: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E6362C" w:rsidRPr="00E6362C" w14:paraId="2B2B1B15" w14:textId="77777777" w:rsidTr="00E6362C">
        <w:tc>
          <w:tcPr>
            <w:tcW w:w="9070" w:type="dxa"/>
            <w:hideMark/>
          </w:tcPr>
          <w:p w14:paraId="22D39C97" w14:textId="049B812D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/Imię i nazwisko: ………………………………………………………………........</w:t>
            </w:r>
            <w:r w:rsidR="00986CE4">
              <w:rPr>
                <w:rFonts w:ascii="Arial" w:eastAsia="Calibri" w:hAnsi="Arial" w:cs="Arial"/>
                <w:sz w:val="20"/>
                <w:szCs w:val="20"/>
                <w:lang w:eastAsia="pl-PL"/>
              </w:rPr>
              <w:t>..</w:t>
            </w: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....</w:t>
            </w:r>
            <w:r w:rsidR="005F381D">
              <w:rPr>
                <w:rFonts w:ascii="Arial" w:eastAsia="Calibri" w:hAnsi="Arial" w:cs="Arial"/>
                <w:sz w:val="20"/>
                <w:szCs w:val="20"/>
                <w:lang w:eastAsia="pl-PL"/>
              </w:rPr>
              <w:t>.</w:t>
            </w: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...</w:t>
            </w:r>
          </w:p>
        </w:tc>
      </w:tr>
      <w:tr w:rsidR="00E6362C" w:rsidRPr="00E6362C" w14:paraId="2A733B95" w14:textId="77777777" w:rsidTr="00E6362C">
        <w:tc>
          <w:tcPr>
            <w:tcW w:w="9070" w:type="dxa"/>
            <w:hideMark/>
          </w:tcPr>
          <w:p w14:paraId="2FBAC062" w14:textId="2A2DADEA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Dane adresowe: …………………………………………………………………..……………</w:t>
            </w:r>
            <w:r w:rsidR="00986CE4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</w:t>
            </w: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...</w:t>
            </w:r>
          </w:p>
        </w:tc>
      </w:tr>
      <w:tr w:rsidR="00E6362C" w:rsidRPr="00E6362C" w14:paraId="16FE1DD4" w14:textId="77777777" w:rsidTr="00E6362C">
        <w:tc>
          <w:tcPr>
            <w:tcW w:w="9070" w:type="dxa"/>
            <w:hideMark/>
          </w:tcPr>
          <w:p w14:paraId="21C17DA6" w14:textId="77777777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telefon: …………………….………………………….………. faks …………...…………..………</w:t>
            </w:r>
          </w:p>
        </w:tc>
      </w:tr>
      <w:tr w:rsidR="00E6362C" w:rsidRPr="00E6362C" w14:paraId="5F6417B0" w14:textId="77777777" w:rsidTr="00E6362C">
        <w:tc>
          <w:tcPr>
            <w:tcW w:w="9070" w:type="dxa"/>
            <w:hideMark/>
          </w:tcPr>
          <w:p w14:paraId="2DCAFD4C" w14:textId="77777777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lang w:eastAsia="pl-PL"/>
              </w:rPr>
            </w:pPr>
            <w:r w:rsidRPr="00E6362C">
              <w:rPr>
                <w:rFonts w:ascii="Arial" w:eastAsia="Calibri" w:hAnsi="Arial" w:cs="Arial"/>
                <w:lang w:eastAsia="pl-PL"/>
              </w:rPr>
              <w:t>e-mail: …………………………………………………….…</w:t>
            </w:r>
          </w:p>
        </w:tc>
      </w:tr>
    </w:tbl>
    <w:p w14:paraId="1DED94EE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lang w:eastAsia="pl-PL"/>
        </w:rPr>
      </w:pPr>
    </w:p>
    <w:p w14:paraId="3E7727B5" w14:textId="77777777"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nw. zasobów na potrzeby wykonania zamówienia:</w:t>
      </w:r>
    </w:p>
    <w:p w14:paraId="7C3B1BE6" w14:textId="77777777" w:rsidR="00E6362C" w:rsidRPr="005B4811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………………………………………………………………………………...……</w:t>
      </w:r>
      <w:r w:rsidRPr="005B4811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</w:t>
      </w:r>
    </w:p>
    <w:p w14:paraId="02AA3BE5" w14:textId="2DDF9E3B" w:rsidR="00E6362C" w:rsidRPr="0048447A" w:rsidRDefault="00E6362C" w:rsidP="00E6362C">
      <w:pPr>
        <w:shd w:val="clear" w:color="auto" w:fill="FFFFFF"/>
        <w:spacing w:after="0" w:line="276" w:lineRule="auto"/>
        <w:ind w:left="425" w:hanging="425"/>
        <w:jc w:val="center"/>
        <w:rPr>
          <w:rFonts w:ascii="Arial" w:eastAsia="Calibri" w:hAnsi="Arial" w:cs="Arial"/>
          <w:sz w:val="16"/>
          <w:szCs w:val="16"/>
          <w:lang w:eastAsia="pl-PL"/>
        </w:rPr>
      </w:pPr>
      <w:r w:rsidRPr="005B4811">
        <w:rPr>
          <w:rFonts w:ascii="Arial" w:eastAsia="Calibri" w:hAnsi="Arial" w:cs="Arial"/>
          <w:sz w:val="16"/>
          <w:szCs w:val="16"/>
          <w:lang w:eastAsia="pl-PL"/>
        </w:rPr>
        <w:t>(określenie zasobu – poleganie na zdolnościach technicznych lub zawodowych</w:t>
      </w:r>
      <w:r w:rsidR="00787ACB">
        <w:rPr>
          <w:rFonts w:ascii="Arial" w:eastAsia="Calibri" w:hAnsi="Arial" w:cs="Arial"/>
          <w:sz w:val="16"/>
          <w:szCs w:val="16"/>
          <w:lang w:eastAsia="pl-PL"/>
        </w:rPr>
        <w:t xml:space="preserve"> </w:t>
      </w:r>
      <w:r w:rsidR="00787ACB" w:rsidRPr="0048447A">
        <w:rPr>
          <w:rFonts w:ascii="Arial" w:hAnsi="Arial" w:cs="Arial"/>
          <w:sz w:val="16"/>
          <w:szCs w:val="16"/>
          <w:lang w:eastAsia="pl-PL"/>
        </w:rPr>
        <w:t>lub sytuacji finansowej lub ekonomicznej</w:t>
      </w:r>
      <w:r w:rsidRPr="0048447A">
        <w:rPr>
          <w:rFonts w:ascii="Arial" w:eastAsia="Calibri" w:hAnsi="Arial" w:cs="Arial"/>
          <w:sz w:val="16"/>
          <w:szCs w:val="16"/>
          <w:lang w:eastAsia="pl-PL"/>
        </w:rPr>
        <w:t>)</w:t>
      </w:r>
    </w:p>
    <w:p w14:paraId="57C8850D" w14:textId="77777777" w:rsidR="00E6362C" w:rsidRPr="0048447A" w:rsidRDefault="00E6362C" w:rsidP="00E6362C">
      <w:pPr>
        <w:shd w:val="clear" w:color="auto" w:fill="FFFFFF"/>
        <w:spacing w:after="0" w:line="276" w:lineRule="auto"/>
        <w:ind w:left="425" w:hanging="425"/>
        <w:jc w:val="center"/>
        <w:rPr>
          <w:rFonts w:ascii="Arial" w:eastAsia="Calibri" w:hAnsi="Arial" w:cs="Arial"/>
          <w:sz w:val="16"/>
          <w:szCs w:val="16"/>
          <w:lang w:eastAsia="pl-PL"/>
        </w:rPr>
      </w:pPr>
    </w:p>
    <w:p w14:paraId="42A51ACB" w14:textId="77777777"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zakres dostępnych Wykonawcy zasobów podmiotu udostępniającego zasoby:</w:t>
      </w:r>
      <w:r w:rsidRPr="00E6362C">
        <w:rPr>
          <w:rFonts w:ascii="Arial" w:eastAsia="Calibri" w:hAnsi="Arial" w:cs="Arial"/>
          <w:sz w:val="20"/>
          <w:szCs w:val="20"/>
          <w:vertAlign w:val="superscript"/>
          <w:lang w:eastAsia="pl-PL"/>
        </w:rPr>
        <w:footnoteReference w:id="4"/>
      </w:r>
    </w:p>
    <w:p w14:paraId="5301AAC6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………………………………………………………………………………………………...………………………………</w:t>
      </w:r>
    </w:p>
    <w:p w14:paraId="02013D48" w14:textId="77777777"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sposób i okres udostępnienia Wykonawcy i wykorzystania przez niego zasobów podmiotu udostępniającego zasoby przy wykonywaniu zamówienia niepublicznego</w:t>
      </w:r>
    </w:p>
    <w:p w14:paraId="0498B459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………………………………………………………………………………………………………..………………………</w:t>
      </w:r>
    </w:p>
    <w:p w14:paraId="714B6EDB" w14:textId="5E83105C"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czy i w jakim zakresie podmiot, na zdolnościach którego Wykonawca polega w odniesieniu do warunków udziału w postępowaniu dotyczących wykształcenia, kwalifikacji zawodowych lub doświadczenia, zrealizuje usługi, któ</w:t>
      </w:r>
      <w:r w:rsidR="00B1772E">
        <w:rPr>
          <w:rFonts w:ascii="Arial" w:eastAsia="Calibri" w:hAnsi="Arial" w:cs="Arial"/>
          <w:sz w:val="20"/>
          <w:szCs w:val="20"/>
        </w:rPr>
        <w:t>rych wskazane zdolności dotyczą</w:t>
      </w:r>
      <w:r w:rsidRPr="00E6362C">
        <w:rPr>
          <w:rFonts w:ascii="Arial" w:eastAsia="Calibri" w:hAnsi="Arial" w:cs="Arial"/>
          <w:sz w:val="20"/>
          <w:szCs w:val="20"/>
        </w:rPr>
        <w:t>?</w:t>
      </w:r>
    </w:p>
    <w:p w14:paraId="75E8C50D" w14:textId="77777777" w:rsidR="00E6362C" w:rsidRPr="00E6362C" w:rsidRDefault="00E6362C" w:rsidP="00E6362C">
      <w:pPr>
        <w:shd w:val="clear" w:color="auto" w:fill="FFFFFF"/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………………………………………………………………………………………………………...………………………</w:t>
      </w:r>
    </w:p>
    <w:p w14:paraId="7DDC7E3A" w14:textId="77777777"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lastRenderedPageBreak/>
        <w:t>charakter stosunku, jaki będzie łączył wykonawcę z podmiotem udostępniającym zasoby</w:t>
      </w:r>
    </w:p>
    <w:p w14:paraId="0EE376AD" w14:textId="77777777" w:rsidR="00E6362C" w:rsidRPr="00E6362C" w:rsidRDefault="00E6362C" w:rsidP="00E6362C">
      <w:pPr>
        <w:shd w:val="clear" w:color="auto" w:fill="FFFFFF"/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………………………………………………………………………………………………...………………………………</w:t>
      </w:r>
    </w:p>
    <w:p w14:paraId="474C8B36" w14:textId="294938F8" w:rsidR="00E6362C" w:rsidRPr="00E6362C" w:rsidRDefault="00E6362C" w:rsidP="00E6362C">
      <w:pPr>
        <w:tabs>
          <w:tab w:val="left" w:pos="142"/>
        </w:tabs>
        <w:spacing w:after="0" w:line="240" w:lineRule="auto"/>
        <w:ind w:left="5103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ab/>
        <w:t xml:space="preserve">      ………………………………………………………</w:t>
      </w:r>
    </w:p>
    <w:p w14:paraId="5E857194" w14:textId="54FE6D28" w:rsidR="00E6362C" w:rsidRPr="00E6362C" w:rsidRDefault="00E6362C" w:rsidP="00E6362C">
      <w:pPr>
        <w:tabs>
          <w:tab w:val="left" w:pos="142"/>
        </w:tabs>
        <w:spacing w:after="200" w:line="276" w:lineRule="auto"/>
        <w:ind w:left="5103" w:firstLine="709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                      </w:t>
      </w:r>
      <w:r w:rsidR="007F058E">
        <w:rPr>
          <w:rFonts w:ascii="Arial" w:eastAsia="Calibri" w:hAnsi="Arial" w:cs="Arial"/>
          <w:sz w:val="16"/>
          <w:szCs w:val="16"/>
        </w:rPr>
        <w:t xml:space="preserve">                 </w:t>
      </w:r>
      <w:r w:rsidRPr="00E6362C">
        <w:rPr>
          <w:rFonts w:ascii="Arial" w:eastAsia="Calibri" w:hAnsi="Arial" w:cs="Arial"/>
          <w:sz w:val="16"/>
          <w:szCs w:val="16"/>
        </w:rPr>
        <w:t xml:space="preserve">   podpis </w:t>
      </w:r>
    </w:p>
    <w:p w14:paraId="4D06E455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6C9D24B4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0B9D741C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5E95F3ED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73BE02CA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0A5B9F7C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003C13F8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19FD9E2E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631BB700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2C608EED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3AF41E58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36E56894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394FC4AC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519298B4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140D7B9F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5B03113F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284736D9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3232319B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59A6F5DF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4C1401F8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28E07B41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64A4639F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2B21D907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409BB5B5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1EA14C00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29DD6CAA" w14:textId="77777777" w:rsidR="009F28D7" w:rsidRDefault="009F28D7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</w:p>
    <w:p w14:paraId="4063283C" w14:textId="2CED6236" w:rsidR="00E6362C" w:rsidRPr="00AF5F0D" w:rsidRDefault="00E6362C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  <w:r w:rsidRPr="00AF5F0D">
        <w:rPr>
          <w:rFonts w:ascii="Arial" w:eastAsia="Calibri" w:hAnsi="Arial" w:cs="Arial"/>
          <w:b/>
          <w:bCs/>
          <w:lang w:eastAsia="pl-PL"/>
        </w:rPr>
        <w:lastRenderedPageBreak/>
        <w:t xml:space="preserve">Załącznik nr </w:t>
      </w:r>
      <w:r w:rsidR="00AF5F0D" w:rsidRPr="00AF5F0D">
        <w:rPr>
          <w:rFonts w:ascii="Arial" w:eastAsia="Calibri" w:hAnsi="Arial" w:cs="Arial"/>
          <w:b/>
          <w:bCs/>
          <w:lang w:eastAsia="pl-PL"/>
        </w:rPr>
        <w:t>9</w:t>
      </w:r>
      <w:r w:rsidRPr="00AF5F0D">
        <w:rPr>
          <w:rFonts w:ascii="Arial" w:eastAsia="Calibri" w:hAnsi="Arial" w:cs="Arial"/>
          <w:b/>
          <w:bCs/>
          <w:lang w:eastAsia="pl-PL"/>
        </w:rPr>
        <w:t xml:space="preserve"> do SWZ</w:t>
      </w:r>
    </w:p>
    <w:p w14:paraId="370B6E19" w14:textId="2E9E6E54" w:rsidR="00AF5F0D" w:rsidRDefault="009F28D7" w:rsidP="00E6362C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spacing w:val="20"/>
          <w:sz w:val="24"/>
          <w:szCs w:val="20"/>
          <w:lang w:eastAsia="pl-PL"/>
        </w:rPr>
        <w:drawing>
          <wp:inline distT="0" distB="0" distL="0" distR="0" wp14:anchorId="0EFB6BAE" wp14:editId="230AF672">
            <wp:extent cx="6212205" cy="894080"/>
            <wp:effectExtent l="0" t="0" r="0" b="1270"/>
            <wp:docPr id="112427519" name="Obraz 112427519" descr="Obraz zawierający tekst, zrzut ekranu, Czcionka, log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258646" name="Obraz 1858258646" descr="Obraz zawierający tekst, zrzut ekranu, Czcionka, logo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89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8B88ED" w14:textId="77777777" w:rsidR="00E6362C" w:rsidRPr="00AF5F0D" w:rsidRDefault="00E6362C" w:rsidP="00E6362C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AF5F0D">
        <w:rPr>
          <w:rFonts w:ascii="Arial" w:eastAsia="Calibri" w:hAnsi="Arial" w:cs="Arial"/>
          <w:i/>
          <w:sz w:val="20"/>
          <w:szCs w:val="20"/>
        </w:rPr>
        <w:t xml:space="preserve">OŚWIADCZENIE SKŁADANE </w:t>
      </w:r>
      <w:r w:rsidRPr="00AF5F0D">
        <w:rPr>
          <w:rFonts w:ascii="Arial" w:eastAsia="Calibri" w:hAnsi="Arial" w:cs="Arial"/>
          <w:b/>
          <w:i/>
          <w:sz w:val="20"/>
          <w:szCs w:val="20"/>
        </w:rPr>
        <w:t>W TERMINIE 3 DNI</w:t>
      </w:r>
      <w:r w:rsidRPr="00AF5F0D">
        <w:rPr>
          <w:rFonts w:ascii="Arial" w:eastAsia="Calibri" w:hAnsi="Arial" w:cs="Arial"/>
          <w:i/>
          <w:sz w:val="20"/>
          <w:szCs w:val="20"/>
        </w:rPr>
        <w:t xml:space="preserve"> OD DNIA OTWARCIA OFERT </w:t>
      </w:r>
      <w:r w:rsidRPr="00AF5F0D">
        <w:rPr>
          <w:rFonts w:ascii="Arial" w:eastAsia="Calibri" w:hAnsi="Arial" w:cs="Arial"/>
          <w:b/>
          <w:i/>
          <w:sz w:val="20"/>
          <w:szCs w:val="20"/>
        </w:rPr>
        <w:t>TYLKO PRZEZ WYKONAWCĘ</w:t>
      </w:r>
      <w:r w:rsidRPr="00AF5F0D">
        <w:rPr>
          <w:rFonts w:ascii="Arial" w:eastAsia="Calibri" w:hAnsi="Arial" w:cs="Arial"/>
          <w:i/>
          <w:sz w:val="20"/>
          <w:szCs w:val="20"/>
        </w:rPr>
        <w:t xml:space="preserve"> NALEŻĄCEGO DO TEJ SAMEJ GRUPY KAPITAŁOWEJ , CO INNY WYKONAWCA, KTÓRY ZŁOŻYŁ OFERTĘ W TYM POSTĘPOWANIU</w:t>
      </w:r>
    </w:p>
    <w:p w14:paraId="2010CFC1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b/>
          <w:lang w:eastAsia="pl-PL"/>
        </w:rPr>
      </w:pPr>
    </w:p>
    <w:p w14:paraId="3FFEE8EB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b/>
          <w:lang w:eastAsia="pl-PL"/>
        </w:rPr>
      </w:pPr>
    </w:p>
    <w:p w14:paraId="313A55FD" w14:textId="77777777" w:rsidR="00E6362C" w:rsidRPr="00AF5F0D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lang w:eastAsia="pl-PL"/>
        </w:rPr>
      </w:pPr>
      <w:r w:rsidRPr="00AF5F0D">
        <w:rPr>
          <w:rFonts w:ascii="Arial" w:eastAsia="Calibri" w:hAnsi="Arial" w:cs="Arial"/>
          <w:b/>
          <w:lang w:eastAsia="pl-PL"/>
        </w:rPr>
        <w:t>OŚWIADCZENIE O PRZYNALEŻNOŚCI</w:t>
      </w:r>
    </w:p>
    <w:p w14:paraId="2601A3DA" w14:textId="77777777" w:rsidR="00E6362C" w:rsidRPr="00AF5F0D" w:rsidRDefault="00E6362C" w:rsidP="00E6362C">
      <w:pPr>
        <w:spacing w:after="0" w:line="276" w:lineRule="auto"/>
        <w:ind w:firstLine="1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AF5F0D">
        <w:rPr>
          <w:rFonts w:ascii="Arial" w:eastAsia="Calibri" w:hAnsi="Arial" w:cs="Arial"/>
          <w:b/>
          <w:sz w:val="20"/>
          <w:szCs w:val="20"/>
          <w:lang w:eastAsia="pl-PL"/>
        </w:rPr>
        <w:t>DO TEJ SAMEJ GRUPY KAPITAŁOWEJ</w:t>
      </w:r>
    </w:p>
    <w:p w14:paraId="27F7ACFA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63B3B0EF" w14:textId="1826278B" w:rsidR="00E6362C" w:rsidRPr="00AF5F0D" w:rsidRDefault="00E6362C" w:rsidP="00E6362C">
      <w:pPr>
        <w:spacing w:after="200" w:line="240" w:lineRule="auto"/>
        <w:jc w:val="both"/>
        <w:rPr>
          <w:rFonts w:ascii="Arial" w:eastAsia="Times New Roman" w:hAnsi="Arial" w:cs="Arial"/>
          <w:sz w:val="20"/>
          <w:szCs w:val="20"/>
          <w:lang w:eastAsia="he-IL" w:bidi="he-IL"/>
        </w:rPr>
      </w:pPr>
      <w:r w:rsidRPr="00AF5F0D">
        <w:rPr>
          <w:rFonts w:ascii="Arial" w:eastAsia="Calibri" w:hAnsi="Arial" w:cs="Arial"/>
          <w:sz w:val="20"/>
          <w:szCs w:val="20"/>
        </w:rPr>
        <w:t xml:space="preserve">Przystępując do prowadzonego przez PKP S.A. postępowania o </w:t>
      </w:r>
      <w:r w:rsidRPr="00AF5F0D">
        <w:rPr>
          <w:rFonts w:ascii="Arial" w:eastAsia="Calibri" w:hAnsi="Arial" w:cs="Arial"/>
          <w:sz w:val="20"/>
          <w:szCs w:val="20"/>
          <w:lang w:eastAsia="he-IL" w:bidi="he-IL"/>
        </w:rPr>
        <w:t xml:space="preserve">udzielenie zamówienia niepublicznego prowadzonego w trybie przetargu nieograniczonego, którego przedmiotem jest </w:t>
      </w:r>
      <w:r w:rsidR="003B3EE5" w:rsidRPr="003B3EE5">
        <w:rPr>
          <w:rFonts w:ascii="Arial" w:eastAsia="Calibri" w:hAnsi="Arial" w:cs="Arial"/>
          <w:b/>
          <w:sz w:val="20"/>
          <w:szCs w:val="20"/>
        </w:rPr>
        <w:t xml:space="preserve">„Świadczenie usługi Inżyniera Kontraktu sprawującego nadzór inwestorski nad robotami budowlanymi w ramach zadania inwestycyjnego pn.: „Przebudowa dworca kolejowego </w:t>
      </w:r>
      <w:r w:rsidR="00C60F68">
        <w:rPr>
          <w:rFonts w:ascii="Arial" w:eastAsia="Calibri" w:hAnsi="Arial" w:cs="Arial"/>
          <w:b/>
          <w:sz w:val="20"/>
          <w:szCs w:val="20"/>
        </w:rPr>
        <w:t>Żyrardów</w:t>
      </w:r>
      <w:r w:rsidR="003B3EE5" w:rsidRPr="003B3EE5">
        <w:rPr>
          <w:rFonts w:ascii="Arial" w:eastAsia="Calibri" w:hAnsi="Arial" w:cs="Arial"/>
          <w:b/>
          <w:sz w:val="20"/>
          <w:szCs w:val="20"/>
        </w:rPr>
        <w:t>””</w:t>
      </w:r>
      <w:r w:rsidRPr="00AF5F0D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AF5F0D">
        <w:rPr>
          <w:rFonts w:ascii="Arial" w:eastAsia="Calibri" w:hAnsi="Arial" w:cs="Arial"/>
          <w:i/>
          <w:sz w:val="20"/>
          <w:szCs w:val="20"/>
        </w:rPr>
        <w:t xml:space="preserve"> </w:t>
      </w:r>
    </w:p>
    <w:p w14:paraId="7F97B0EA" w14:textId="77777777" w:rsidR="00E6362C" w:rsidRPr="00AF5F0D" w:rsidRDefault="00E6362C" w:rsidP="00E6362C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6AF704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b/>
          <w:sz w:val="20"/>
          <w:szCs w:val="20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w imieniu Wykonawcy:</w:t>
      </w:r>
    </w:p>
    <w:p w14:paraId="179357F4" w14:textId="77777777" w:rsidR="00E6362C" w:rsidRPr="00AF5F0D" w:rsidRDefault="00E6362C" w:rsidP="00E6362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</w:t>
      </w:r>
    </w:p>
    <w:p w14:paraId="0AA1FD17" w14:textId="77777777" w:rsidR="00E6362C" w:rsidRPr="00AF5F0D" w:rsidRDefault="00E6362C" w:rsidP="00E6362C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i/>
          <w:sz w:val="20"/>
          <w:szCs w:val="20"/>
          <w:lang w:eastAsia="pl-PL"/>
        </w:rPr>
        <w:t>(Nazwa Wykonawcy)</w:t>
      </w:r>
    </w:p>
    <w:p w14:paraId="03771FD8" w14:textId="77777777" w:rsidR="00E6362C" w:rsidRPr="00AF5F0D" w:rsidRDefault="00E6362C" w:rsidP="00E6362C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0D55B3" w14:textId="588BE042" w:rsidR="00E6362C" w:rsidRPr="00AF5F0D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oświadczam, że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AF5F0D">
        <w:rPr>
          <w:rFonts w:ascii="Arial" w:eastAsia="Calibri" w:hAnsi="Arial" w:cs="Arial"/>
          <w:b/>
          <w:sz w:val="20"/>
          <w:szCs w:val="20"/>
          <w:lang w:eastAsia="pl-PL"/>
        </w:rPr>
        <w:t>należę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 xml:space="preserve"> do tej samej grupy kapitałowej w rozumieniu ustawy z dnia 16 lutego 2007 r. o ochronie konkurencji i konsumentów (</w:t>
      </w:r>
      <w:proofErr w:type="spellStart"/>
      <w:r w:rsidR="007D0B02">
        <w:rPr>
          <w:rFonts w:ascii="Arial" w:eastAsia="Calibri" w:hAnsi="Arial" w:cs="Arial"/>
          <w:sz w:val="20"/>
          <w:szCs w:val="20"/>
          <w:lang w:eastAsia="pl-PL"/>
        </w:rPr>
        <w:t>t.j</w:t>
      </w:r>
      <w:proofErr w:type="spellEnd"/>
      <w:r w:rsidR="007D0B02">
        <w:rPr>
          <w:rFonts w:ascii="Arial" w:eastAsia="Calibri" w:hAnsi="Arial" w:cs="Arial"/>
          <w:sz w:val="20"/>
          <w:szCs w:val="20"/>
          <w:lang w:eastAsia="pl-PL"/>
        </w:rPr>
        <w:t xml:space="preserve">. 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>Dz. U. 202</w:t>
      </w:r>
      <w:r w:rsidR="007D0B02">
        <w:rPr>
          <w:rFonts w:ascii="Arial" w:eastAsia="Calibri" w:hAnsi="Arial" w:cs="Arial"/>
          <w:sz w:val="20"/>
          <w:szCs w:val="20"/>
          <w:lang w:eastAsia="pl-PL"/>
        </w:rPr>
        <w:t>4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 xml:space="preserve"> poz. </w:t>
      </w:r>
      <w:r w:rsidR="007D0B02">
        <w:rPr>
          <w:rFonts w:ascii="Arial" w:eastAsia="Calibri" w:hAnsi="Arial" w:cs="Arial"/>
          <w:sz w:val="20"/>
          <w:szCs w:val="20"/>
          <w:lang w:eastAsia="pl-PL"/>
        </w:rPr>
        <w:t>594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>), z innym Wykonawcą, który złożył odrębną ofertę w niniejszym postępowaniu, tj.: ………………………………… (</w:t>
      </w:r>
      <w:r w:rsidRPr="00AF5F0D">
        <w:rPr>
          <w:rFonts w:ascii="Arial" w:eastAsia="Calibri" w:hAnsi="Arial" w:cs="Arial"/>
          <w:i/>
          <w:sz w:val="20"/>
          <w:szCs w:val="20"/>
          <w:lang w:eastAsia="pl-PL"/>
        </w:rPr>
        <w:t>należy wskazać firmę lub nazwę oraz adres tego wykonawcy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 xml:space="preserve">)  </w:t>
      </w:r>
      <w:r w:rsidRPr="00AF5F0D">
        <w:rPr>
          <w:rFonts w:ascii="Arial" w:eastAsia="Times New Roman" w:hAnsi="Arial" w:cs="Arial"/>
          <w:sz w:val="20"/>
          <w:szCs w:val="20"/>
          <w:lang w:eastAsia="pl-PL"/>
        </w:rPr>
        <w:t>oraz składam dokumenty / informacje potwierdzające przygotowanie przeze mnie oferty niezależnie od ww. Wykonawcy :</w:t>
      </w:r>
    </w:p>
    <w:p w14:paraId="769D584A" w14:textId="77777777" w:rsidR="00103F9D" w:rsidRDefault="00103F9D" w:rsidP="00103F9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510BCB" w14:textId="77777777" w:rsidR="00103F9D" w:rsidRDefault="00E6362C" w:rsidP="00103F9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14:paraId="793E166D" w14:textId="77777777" w:rsidR="00103F9D" w:rsidRDefault="00E6362C" w:rsidP="00103F9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14:paraId="5DEF4FD4" w14:textId="77777777" w:rsidR="00E6362C" w:rsidRPr="00AF5F0D" w:rsidRDefault="00E6362C" w:rsidP="00103F9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  <w:r w:rsidR="00103F9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</w:t>
      </w:r>
      <w:r w:rsidRPr="00AF5F0D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</w:p>
    <w:p w14:paraId="40D65826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18"/>
          <w:szCs w:val="18"/>
        </w:rPr>
      </w:pPr>
      <w:r w:rsidRPr="00AF5F0D">
        <w:rPr>
          <w:rFonts w:ascii="Arial" w:eastAsia="Times New Roman" w:hAnsi="Arial" w:cs="Arial"/>
          <w:lang w:eastAsia="pl-PL"/>
        </w:rPr>
        <w:tab/>
      </w:r>
      <w:r w:rsidRPr="00AF5F0D">
        <w:rPr>
          <w:rFonts w:ascii="Arial" w:eastAsia="Calibri" w:hAnsi="Arial" w:cs="Arial"/>
          <w:sz w:val="18"/>
          <w:szCs w:val="18"/>
        </w:rPr>
        <w:t xml:space="preserve">                                                                                         </w:t>
      </w:r>
    </w:p>
    <w:p w14:paraId="7A00855D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18"/>
          <w:szCs w:val="18"/>
        </w:rPr>
      </w:pPr>
    </w:p>
    <w:p w14:paraId="01093FA5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18"/>
          <w:szCs w:val="18"/>
        </w:rPr>
      </w:pPr>
    </w:p>
    <w:p w14:paraId="5ADB3DFC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18"/>
          <w:szCs w:val="18"/>
        </w:rPr>
      </w:pPr>
      <w:r w:rsidRPr="00AF5F0D">
        <w:rPr>
          <w:rFonts w:ascii="Arial" w:eastAsia="Calibri" w:hAnsi="Arial" w:cs="Arial"/>
          <w:sz w:val="18"/>
          <w:szCs w:val="18"/>
        </w:rPr>
        <w:t xml:space="preserve">   </w:t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  <w:t xml:space="preserve"> ……………….………………………………………………</w:t>
      </w:r>
    </w:p>
    <w:p w14:paraId="27E5CA5C" w14:textId="77777777" w:rsidR="00E6362C" w:rsidRPr="00AF5F0D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AF5F0D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3590FA3F" w14:textId="77777777" w:rsidR="00E6362C" w:rsidRPr="00AF5F0D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AF5F0D">
        <w:rPr>
          <w:rFonts w:ascii="Arial" w:eastAsia="Calibri" w:hAnsi="Arial" w:cs="Arial"/>
          <w:sz w:val="16"/>
          <w:szCs w:val="16"/>
        </w:rPr>
        <w:t>z postanowieniami rozdziału IX SWZ)</w:t>
      </w:r>
    </w:p>
    <w:p w14:paraId="15DD2007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b/>
          <w:bCs/>
          <w:lang w:eastAsia="pl-PL"/>
        </w:rPr>
      </w:pPr>
    </w:p>
    <w:p w14:paraId="4385A01A" w14:textId="77777777" w:rsidR="00E6362C" w:rsidRDefault="00E6362C"/>
    <w:sectPr w:rsidR="00E6362C" w:rsidSect="00E6362C">
      <w:pgSz w:w="11909" w:h="16834" w:code="9"/>
      <w:pgMar w:top="1361" w:right="992" w:bottom="1134" w:left="1134" w:header="567" w:footer="493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F733D" w14:textId="77777777" w:rsidR="00867C61" w:rsidRDefault="00867C61" w:rsidP="00E6362C">
      <w:pPr>
        <w:spacing w:after="0" w:line="240" w:lineRule="auto"/>
      </w:pPr>
      <w:r>
        <w:separator/>
      </w:r>
    </w:p>
  </w:endnote>
  <w:endnote w:type="continuationSeparator" w:id="0">
    <w:p w14:paraId="3C14C82D" w14:textId="77777777" w:rsidR="00867C61" w:rsidRDefault="00867C61" w:rsidP="00E6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152209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DAA7791" w14:textId="3FCCEAFC" w:rsidR="00DC0A12" w:rsidRPr="007F0EE7" w:rsidRDefault="00DC0A12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F0EE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5211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19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F0EE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5211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19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FB9F19C" w14:textId="77777777" w:rsidR="00DC0A12" w:rsidRPr="000D4834" w:rsidRDefault="00DC0A12">
    <w:pPr>
      <w:pStyle w:val="Stopka"/>
      <w:rPr>
        <w:rFonts w:ascii="Arial" w:hAnsi="Arial" w:cs="Arial"/>
        <w:sz w:val="14"/>
        <w:szCs w:val="14"/>
      </w:rPr>
    </w:pPr>
  </w:p>
  <w:p w14:paraId="6B76B1EE" w14:textId="77777777" w:rsidR="00DC0A12" w:rsidRDefault="00DC0A1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E38A3" w14:textId="77777777" w:rsidR="00DC0A12" w:rsidRDefault="00DC0A12" w:rsidP="00E6362C">
    <w:pPr>
      <w:pStyle w:val="Stopka"/>
      <w:tabs>
        <w:tab w:val="clear" w:pos="4536"/>
        <w:tab w:val="clear" w:pos="9072"/>
        <w:tab w:val="left" w:pos="7230"/>
        <w:tab w:val="left" w:pos="9353"/>
      </w:tabs>
      <w:snapToGrid w:val="0"/>
      <w:rPr>
        <w:rFonts w:ascii="Arial" w:hAnsi="Arial" w:cs="Arial"/>
        <w:sz w:val="14"/>
        <w:szCs w:val="14"/>
      </w:rPr>
    </w:pPr>
    <w:r>
      <w:rPr>
        <w:rFonts w:ascii="Arial" w:hAnsi="Arial" w:cs="Arial"/>
        <w:sz w:val="20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A7A43" w14:textId="77777777" w:rsidR="00867C61" w:rsidRDefault="00867C61" w:rsidP="00E6362C">
      <w:pPr>
        <w:spacing w:after="0" w:line="240" w:lineRule="auto"/>
      </w:pPr>
      <w:r>
        <w:separator/>
      </w:r>
    </w:p>
  </w:footnote>
  <w:footnote w:type="continuationSeparator" w:id="0">
    <w:p w14:paraId="09B7049C" w14:textId="77777777" w:rsidR="00867C61" w:rsidRDefault="00867C61" w:rsidP="00E6362C">
      <w:pPr>
        <w:spacing w:after="0" w:line="240" w:lineRule="auto"/>
      </w:pPr>
      <w:r>
        <w:continuationSeparator/>
      </w:r>
    </w:p>
  </w:footnote>
  <w:footnote w:id="1">
    <w:p w14:paraId="0346C059" w14:textId="77777777" w:rsidR="00DC0A12" w:rsidRPr="002E1F79" w:rsidRDefault="00DC0A12" w:rsidP="00E6362C">
      <w:pPr>
        <w:pStyle w:val="Tekstkomentarza"/>
        <w:spacing w:after="0"/>
        <w:jc w:val="both"/>
        <w:rPr>
          <w:rFonts w:ascii="Arial" w:hAnsi="Arial" w:cs="Arial"/>
          <w:sz w:val="16"/>
          <w:szCs w:val="16"/>
        </w:rPr>
      </w:pPr>
      <w:r w:rsidRPr="002E1F7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E1F79">
        <w:rPr>
          <w:rFonts w:ascii="Arial" w:hAnsi="Arial" w:cs="Arial"/>
          <w:sz w:val="16"/>
          <w:szCs w:val="16"/>
        </w:rPr>
        <w:t xml:space="preserve"> W przypadku, gdyby w przedmiotowym postępowaniu odrębne oferty złożyli Wykonawcy należący do tej samej grupy kapitałowej w rozumieniu ustawy z dnia 16 lutego 2007 r. o ochronie konkurencji i konsumentów, każdy z tych Wykonawców jest zobowiązany w terminie 3 dni od dnia otwarcia ofert do przekazania Zamawiającemu (bez odrębnego wezwania) oświadczenia o przynależności do tej samej grupy kapitałowej wraz z dokumentami lub informacjami potwierdzającymi przygotowanie oferty niezależnie od Wykonawcy, należącego do tej samej grupy kapitałowej, który złożył ofertę - powyższe dokumenty należy załączyć na Platformie w zakładce Pytania/Informacje (Wzór oświadczenia stanowi Załącznik nr 9 do SWZ).</w:t>
      </w:r>
    </w:p>
    <w:p w14:paraId="4C4DD891" w14:textId="77777777" w:rsidR="00DC0A12" w:rsidRPr="003B5557" w:rsidRDefault="00DC0A12" w:rsidP="00E6362C">
      <w:pPr>
        <w:pStyle w:val="Tekstprzypisudolnego"/>
        <w:rPr>
          <w:lang w:val="pl-PL"/>
        </w:rPr>
      </w:pPr>
    </w:p>
  </w:footnote>
  <w:footnote w:id="2">
    <w:p w14:paraId="617A2265" w14:textId="77777777" w:rsidR="00DC0A12" w:rsidRPr="00A82964" w:rsidRDefault="00DC0A12" w:rsidP="00E636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wyklucza się:</w:t>
      </w:r>
    </w:p>
    <w:p w14:paraId="258666DE" w14:textId="77777777" w:rsidR="00DC0A12" w:rsidRPr="00A82964" w:rsidRDefault="00DC0A12" w:rsidP="00E636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2514E3" w14:textId="768DE09F" w:rsidR="00DC0A12" w:rsidRPr="00A82964" w:rsidRDefault="00DC0A12" w:rsidP="00E636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732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32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9F11D3" w14:textId="5ADBA156" w:rsidR="00DC0A12" w:rsidRPr="00A82964" w:rsidRDefault="00DC0A12" w:rsidP="00E636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ześnia 1994 r. o rachunkowości (</w:t>
      </w:r>
      <w:r w:rsidRPr="00EC10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67B7877" w14:textId="77777777" w:rsidR="00DC0A12" w:rsidRPr="00896587" w:rsidRDefault="00DC0A12" w:rsidP="00E6362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49C9122B" w14:textId="77777777" w:rsidR="00DC0A12" w:rsidRPr="00A82964" w:rsidRDefault="00DC0A12" w:rsidP="00E636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wyklucza się:</w:t>
      </w:r>
    </w:p>
    <w:p w14:paraId="41CAEA84" w14:textId="77777777" w:rsidR="00DC0A12" w:rsidRPr="00A82964" w:rsidRDefault="00DC0A12" w:rsidP="00E636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939D33" w14:textId="1867B560" w:rsidR="00DC0A12" w:rsidRPr="00A82964" w:rsidRDefault="00DC0A12" w:rsidP="00E636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732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32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027FCC" w14:textId="5B35857F" w:rsidR="00DC0A12" w:rsidRPr="00A82964" w:rsidRDefault="00DC0A12" w:rsidP="00E636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007AB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ED9FE2" w14:textId="77777777" w:rsidR="00DC0A12" w:rsidRPr="00896587" w:rsidRDefault="00DC0A12" w:rsidP="00E6362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4">
    <w:p w14:paraId="331B74B9" w14:textId="77777777" w:rsidR="00DC0A12" w:rsidRDefault="00DC0A12" w:rsidP="00E6362C">
      <w:pPr>
        <w:pStyle w:val="Tekstprzypisudolnego"/>
        <w:ind w:left="-142" w:hanging="142"/>
        <w:rPr>
          <w:rFonts w:ascii="Arial" w:hAnsi="Arial" w:cs="Arial"/>
        </w:rPr>
      </w:pPr>
      <w:r w:rsidRPr="00D00FAE">
        <w:rPr>
          <w:rStyle w:val="Odwoanieprzypisudolnego"/>
          <w:rFonts w:ascii="Arial" w:hAnsi="Arial" w:cs="Arial"/>
          <w:sz w:val="20"/>
        </w:rPr>
        <w:footnoteRef/>
      </w:r>
      <w:r w:rsidRPr="00D00FAE">
        <w:rPr>
          <w:rFonts w:ascii="Arial" w:hAnsi="Arial" w:cs="Arial"/>
          <w:sz w:val="20"/>
        </w:rPr>
        <w:t xml:space="preserve"> </w:t>
      </w:r>
      <w:r w:rsidRPr="000B250A">
        <w:rPr>
          <w:rFonts w:ascii="Arial" w:hAnsi="Arial" w:cs="Arial"/>
          <w:sz w:val="16"/>
          <w:szCs w:val="16"/>
        </w:rPr>
        <w:t>należy wskazać odpowiednio zasoby tj. imię i nazwisko osób zdolnych do wykonania zamówienia, wartość środków finansowych, nazwę inwestycji/zadania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E4A1D" w14:textId="06FA9F25" w:rsidR="00DC0A12" w:rsidRDefault="00DC0A12" w:rsidP="00E6362C">
    <w:pPr>
      <w:pStyle w:val="Nagwek"/>
      <w:jc w:val="center"/>
      <w:rPr>
        <w:rFonts w:ascii="Arial" w:hAnsi="Arial" w:cs="Arial"/>
        <w:b/>
      </w:rPr>
    </w:pPr>
    <w:r w:rsidRPr="00CF27B4">
      <w:rPr>
        <w:rFonts w:ascii="Arial" w:hAnsi="Arial" w:cs="Arial"/>
        <w:b/>
        <w:sz w:val="24"/>
        <w:szCs w:val="24"/>
      </w:rPr>
      <w:t xml:space="preserve">Postępowanie nr: </w:t>
    </w:r>
    <w:r w:rsidRPr="00C1406D">
      <w:rPr>
        <w:rFonts w:ascii="Arial" w:hAnsi="Arial" w:cs="Arial"/>
        <w:b/>
      </w:rPr>
      <w:t>KFZ/</w:t>
    </w:r>
    <w:r w:rsidR="007E096D" w:rsidRPr="00C1406D">
      <w:rPr>
        <w:rFonts w:ascii="Arial" w:hAnsi="Arial" w:cs="Arial"/>
        <w:b/>
      </w:rPr>
      <w:t>202</w:t>
    </w:r>
    <w:r w:rsidR="007E096D">
      <w:rPr>
        <w:rFonts w:ascii="Arial" w:hAnsi="Arial" w:cs="Arial"/>
        <w:b/>
      </w:rPr>
      <w:t>5</w:t>
    </w:r>
    <w:r w:rsidRPr="00C1406D">
      <w:rPr>
        <w:rFonts w:ascii="Arial" w:hAnsi="Arial" w:cs="Arial"/>
        <w:b/>
      </w:rPr>
      <w:t>/WNP-</w:t>
    </w:r>
    <w:r w:rsidR="007E096D" w:rsidRPr="00C1406D">
      <w:rPr>
        <w:rFonts w:ascii="Arial" w:hAnsi="Arial" w:cs="Arial"/>
        <w:b/>
      </w:rPr>
      <w:t>01</w:t>
    </w:r>
    <w:r w:rsidR="007E096D">
      <w:rPr>
        <w:rFonts w:ascii="Arial" w:hAnsi="Arial" w:cs="Arial"/>
        <w:b/>
      </w:rPr>
      <w:t>9543</w:t>
    </w:r>
  </w:p>
  <w:p w14:paraId="3A49B07C" w14:textId="1833954B" w:rsidR="00DC0A12" w:rsidRDefault="00DC0A12" w:rsidP="00E6362C">
    <w:pPr>
      <w:pStyle w:val="Nagwek"/>
      <w:jc w:val="center"/>
      <w:rPr>
        <w:rFonts w:ascii="Arial" w:hAnsi="Arial" w:cs="Arial"/>
        <w:b/>
      </w:rPr>
    </w:pPr>
  </w:p>
  <w:p w14:paraId="6F7E3C75" w14:textId="77777777" w:rsidR="00DC0A12" w:rsidRDefault="00DC0A1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8C95E" w14:textId="77777777" w:rsidR="00DC0A12" w:rsidRPr="00EC47F6" w:rsidRDefault="00DC0A12" w:rsidP="00E6362C">
    <w:pPr>
      <w:pStyle w:val="Nagwek"/>
      <w:tabs>
        <w:tab w:val="clear" w:pos="9072"/>
        <w:tab w:val="right" w:pos="9639"/>
      </w:tabs>
      <w:rPr>
        <w:b/>
      </w:rPr>
    </w:pPr>
    <w:r w:rsidRPr="00CA38DE">
      <w:rPr>
        <w:rFonts w:ascii="Arial" w:hAnsi="Arial" w:cs="Arial"/>
        <w:sz w:val="20"/>
      </w:rPr>
      <w:t>PKP SA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CA38DE">
      <w:rPr>
        <w:rFonts w:ascii="Arial" w:hAnsi="Arial" w:cs="Arial"/>
        <w:spacing w:val="60"/>
        <w:sz w:val="20"/>
      </w:rPr>
      <w:t>Strona</w:t>
    </w:r>
    <w:r w:rsidRPr="00CA38DE">
      <w:rPr>
        <w:rFonts w:ascii="Arial" w:hAnsi="Arial" w:cs="Arial"/>
        <w:sz w:val="20"/>
      </w:rPr>
      <w:t xml:space="preserve"> </w:t>
    </w:r>
    <w:r w:rsidRPr="00CA38DE">
      <w:rPr>
        <w:rFonts w:ascii="Arial" w:hAnsi="Arial" w:cs="Arial"/>
        <w:sz w:val="20"/>
      </w:rPr>
      <w:fldChar w:fldCharType="begin"/>
    </w:r>
    <w:r w:rsidRPr="00CA38DE">
      <w:rPr>
        <w:rFonts w:ascii="Arial" w:hAnsi="Arial" w:cs="Arial"/>
        <w:sz w:val="20"/>
      </w:rPr>
      <w:instrText xml:space="preserve"> PAGE   \* MERGEFORMAT </w:instrText>
    </w:r>
    <w:r w:rsidRPr="00CA38DE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Pr="00CA38DE">
      <w:rPr>
        <w:rFonts w:ascii="Arial" w:hAnsi="Arial" w:cs="Arial"/>
        <w:sz w:val="20"/>
      </w:rPr>
      <w:fldChar w:fldCharType="end"/>
    </w:r>
  </w:p>
  <w:p w14:paraId="1A81FE82" w14:textId="77777777" w:rsidR="00DC0A12" w:rsidRDefault="00DC0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D7EC73A"/>
    <w:lvl w:ilvl="0" w:tplc="8A8815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FA6677"/>
    <w:multiLevelType w:val="multilevel"/>
    <w:tmpl w:val="F070A726"/>
    <w:name w:val="WW8Num4862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12pt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4"/>
        </w:tabs>
        <w:ind w:left="720" w:hanging="266"/>
      </w:pPr>
      <w:rPr>
        <w:rFonts w:hint="default"/>
      </w:rPr>
    </w:lvl>
    <w:lvl w:ilvl="4"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130795C"/>
    <w:multiLevelType w:val="hybridMultilevel"/>
    <w:tmpl w:val="E46CBC18"/>
    <w:lvl w:ilvl="0" w:tplc="611289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262B5"/>
    <w:multiLevelType w:val="hybridMultilevel"/>
    <w:tmpl w:val="00D2D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86E5F8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B42AED"/>
    <w:multiLevelType w:val="hybridMultilevel"/>
    <w:tmpl w:val="95EAA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F5B13"/>
    <w:multiLevelType w:val="hybridMultilevel"/>
    <w:tmpl w:val="5FE0850A"/>
    <w:lvl w:ilvl="0" w:tplc="0415000F">
      <w:start w:val="1"/>
      <w:numFmt w:val="decimal"/>
      <w:lvlText w:val="%1.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38194F8C"/>
    <w:multiLevelType w:val="hybridMultilevel"/>
    <w:tmpl w:val="F5403852"/>
    <w:lvl w:ilvl="0" w:tplc="0415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913C17"/>
    <w:multiLevelType w:val="hybridMultilevel"/>
    <w:tmpl w:val="69681094"/>
    <w:lvl w:ilvl="0" w:tplc="7C5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503E2"/>
    <w:multiLevelType w:val="hybridMultilevel"/>
    <w:tmpl w:val="707EFC5E"/>
    <w:lvl w:ilvl="0" w:tplc="504CE8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745CB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B2C5E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0114C"/>
    <w:multiLevelType w:val="hybridMultilevel"/>
    <w:tmpl w:val="945288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DC6805"/>
    <w:multiLevelType w:val="hybridMultilevel"/>
    <w:tmpl w:val="A192EC7E"/>
    <w:lvl w:ilvl="0" w:tplc="00AC2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67196A"/>
    <w:multiLevelType w:val="multilevel"/>
    <w:tmpl w:val="F5429B4A"/>
    <w:lvl w:ilvl="0">
      <w:start w:val="1"/>
      <w:numFmt w:val="decimal"/>
      <w:pStyle w:val="Konspekt-poziom1"/>
      <w:suff w:val="space"/>
      <w:lvlText w:val="§%1"/>
      <w:lvlJc w:val="center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Konspekt-poziom2"/>
      <w:lvlText w:val="%1.%2."/>
      <w:lvlJc w:val="left"/>
      <w:pPr>
        <w:tabs>
          <w:tab w:val="num" w:pos="1249"/>
        </w:tabs>
        <w:ind w:left="1249" w:hanging="709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pStyle w:val="Konspekt-poziom3"/>
      <w:lvlText w:val="%3)"/>
      <w:lvlJc w:val="left"/>
      <w:pPr>
        <w:tabs>
          <w:tab w:val="num" w:pos="1145"/>
        </w:tabs>
        <w:ind w:left="1145" w:hanging="425"/>
      </w:pPr>
      <w:rPr>
        <w:rFonts w:ascii="Arial" w:hAnsi="Arial" w:hint="default"/>
        <w:sz w:val="22"/>
      </w:rPr>
    </w:lvl>
    <w:lvl w:ilvl="3">
      <w:start w:val="1"/>
      <w:numFmt w:val="lowerRoman"/>
      <w:pStyle w:val="Konspekt-poziom4"/>
      <w:lvlText w:val="(%4)"/>
      <w:lvlJc w:val="left"/>
      <w:pPr>
        <w:tabs>
          <w:tab w:val="num" w:pos="1559"/>
        </w:tabs>
        <w:ind w:left="1559" w:hanging="425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B6252D"/>
    <w:multiLevelType w:val="hybridMultilevel"/>
    <w:tmpl w:val="C8DC1C66"/>
    <w:lvl w:ilvl="0" w:tplc="ECC277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612CA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6E0712"/>
    <w:multiLevelType w:val="hybridMultilevel"/>
    <w:tmpl w:val="C8DC1C66"/>
    <w:lvl w:ilvl="0" w:tplc="ECC277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3214868">
    <w:abstractNumId w:val="16"/>
  </w:num>
  <w:num w:numId="2" w16cid:durableId="1820077116">
    <w:abstractNumId w:val="1"/>
  </w:num>
  <w:num w:numId="3" w16cid:durableId="1829202745">
    <w:abstractNumId w:val="17"/>
  </w:num>
  <w:num w:numId="4" w16cid:durableId="1238633373">
    <w:abstractNumId w:val="4"/>
  </w:num>
  <w:num w:numId="5" w16cid:durableId="1893879606">
    <w:abstractNumId w:val="8"/>
  </w:num>
  <w:num w:numId="6" w16cid:durableId="192159672">
    <w:abstractNumId w:val="9"/>
  </w:num>
  <w:num w:numId="7" w16cid:durableId="1188445728">
    <w:abstractNumId w:val="15"/>
  </w:num>
  <w:num w:numId="8" w16cid:durableId="17831825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73293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5195933">
    <w:abstractNumId w:val="0"/>
  </w:num>
  <w:num w:numId="11" w16cid:durableId="775515533">
    <w:abstractNumId w:val="6"/>
  </w:num>
  <w:num w:numId="12" w16cid:durableId="918909668">
    <w:abstractNumId w:val="10"/>
  </w:num>
  <w:num w:numId="13" w16cid:durableId="1002702335">
    <w:abstractNumId w:val="7"/>
  </w:num>
  <w:num w:numId="14" w16cid:durableId="3798620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17807739">
    <w:abstractNumId w:val="18"/>
  </w:num>
  <w:num w:numId="16" w16cid:durableId="1297299975">
    <w:abstractNumId w:val="2"/>
  </w:num>
  <w:num w:numId="17" w16cid:durableId="546333768">
    <w:abstractNumId w:val="20"/>
  </w:num>
  <w:num w:numId="18" w16cid:durableId="980500844">
    <w:abstractNumId w:val="3"/>
  </w:num>
  <w:num w:numId="19" w16cid:durableId="1835604487">
    <w:abstractNumId w:val="12"/>
  </w:num>
  <w:num w:numId="20" w16cid:durableId="446318784">
    <w:abstractNumId w:val="13"/>
  </w:num>
  <w:num w:numId="21" w16cid:durableId="2130006508">
    <w:abstractNumId w:val="19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łaszczyk Olga">
    <w15:presenceInfo w15:providerId="AD" w15:userId="S::olga.blaszczyk@pkp.pl::11e2c158-fbce-4cdb-897d-45e7acb30d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1DC"/>
    <w:rsid w:val="000229F4"/>
    <w:rsid w:val="0007079A"/>
    <w:rsid w:val="00072268"/>
    <w:rsid w:val="00074434"/>
    <w:rsid w:val="00077551"/>
    <w:rsid w:val="000A47C1"/>
    <w:rsid w:val="000B4334"/>
    <w:rsid w:val="000E1363"/>
    <w:rsid w:val="00103A6D"/>
    <w:rsid w:val="00103F9D"/>
    <w:rsid w:val="00113A26"/>
    <w:rsid w:val="00152112"/>
    <w:rsid w:val="00154DEE"/>
    <w:rsid w:val="00161800"/>
    <w:rsid w:val="001669A8"/>
    <w:rsid w:val="001E10AE"/>
    <w:rsid w:val="001E5A4A"/>
    <w:rsid w:val="001F4AC7"/>
    <w:rsid w:val="0022020A"/>
    <w:rsid w:val="00224144"/>
    <w:rsid w:val="00242F5C"/>
    <w:rsid w:val="00247989"/>
    <w:rsid w:val="0026431E"/>
    <w:rsid w:val="00266338"/>
    <w:rsid w:val="002A5849"/>
    <w:rsid w:val="002E1F79"/>
    <w:rsid w:val="00307959"/>
    <w:rsid w:val="003167A3"/>
    <w:rsid w:val="00347BB2"/>
    <w:rsid w:val="00376D11"/>
    <w:rsid w:val="00381332"/>
    <w:rsid w:val="003A566C"/>
    <w:rsid w:val="003B3EE5"/>
    <w:rsid w:val="003C1DE2"/>
    <w:rsid w:val="004422E3"/>
    <w:rsid w:val="0046317A"/>
    <w:rsid w:val="00482C3F"/>
    <w:rsid w:val="0048447A"/>
    <w:rsid w:val="004900DD"/>
    <w:rsid w:val="004D5E0A"/>
    <w:rsid w:val="004E0768"/>
    <w:rsid w:val="005A12B5"/>
    <w:rsid w:val="005B4811"/>
    <w:rsid w:val="005F381D"/>
    <w:rsid w:val="00623FF9"/>
    <w:rsid w:val="006626A6"/>
    <w:rsid w:val="006B23AE"/>
    <w:rsid w:val="006C25C9"/>
    <w:rsid w:val="006E313D"/>
    <w:rsid w:val="006E396D"/>
    <w:rsid w:val="006E4108"/>
    <w:rsid w:val="00704934"/>
    <w:rsid w:val="0071058F"/>
    <w:rsid w:val="00711BC3"/>
    <w:rsid w:val="00732D01"/>
    <w:rsid w:val="00751229"/>
    <w:rsid w:val="00766670"/>
    <w:rsid w:val="00772231"/>
    <w:rsid w:val="0078075F"/>
    <w:rsid w:val="0078766C"/>
    <w:rsid w:val="00787ACB"/>
    <w:rsid w:val="007958F8"/>
    <w:rsid w:val="00795B07"/>
    <w:rsid w:val="007A61F9"/>
    <w:rsid w:val="007C641B"/>
    <w:rsid w:val="007D0B02"/>
    <w:rsid w:val="007E096D"/>
    <w:rsid w:val="007E0EA5"/>
    <w:rsid w:val="007E41E4"/>
    <w:rsid w:val="007F058E"/>
    <w:rsid w:val="007F53A4"/>
    <w:rsid w:val="008151EA"/>
    <w:rsid w:val="00845F5F"/>
    <w:rsid w:val="00867C61"/>
    <w:rsid w:val="008715D9"/>
    <w:rsid w:val="0089387B"/>
    <w:rsid w:val="00902608"/>
    <w:rsid w:val="0090749B"/>
    <w:rsid w:val="009077AC"/>
    <w:rsid w:val="009141DE"/>
    <w:rsid w:val="009310FF"/>
    <w:rsid w:val="0094457F"/>
    <w:rsid w:val="009544A1"/>
    <w:rsid w:val="00960297"/>
    <w:rsid w:val="009651EF"/>
    <w:rsid w:val="00986CE4"/>
    <w:rsid w:val="00995B54"/>
    <w:rsid w:val="009A23A5"/>
    <w:rsid w:val="009A4B01"/>
    <w:rsid w:val="009B4D0D"/>
    <w:rsid w:val="009D3C7F"/>
    <w:rsid w:val="009F28D7"/>
    <w:rsid w:val="009F2BE3"/>
    <w:rsid w:val="00A12A85"/>
    <w:rsid w:val="00A31CF9"/>
    <w:rsid w:val="00A40D4B"/>
    <w:rsid w:val="00A47857"/>
    <w:rsid w:val="00A868A4"/>
    <w:rsid w:val="00AA3FFB"/>
    <w:rsid w:val="00AC1A43"/>
    <w:rsid w:val="00AC5B77"/>
    <w:rsid w:val="00AD01EC"/>
    <w:rsid w:val="00AF5F0D"/>
    <w:rsid w:val="00AF71D9"/>
    <w:rsid w:val="00B00F0A"/>
    <w:rsid w:val="00B13EF6"/>
    <w:rsid w:val="00B1772E"/>
    <w:rsid w:val="00B2081E"/>
    <w:rsid w:val="00B55E34"/>
    <w:rsid w:val="00B80B73"/>
    <w:rsid w:val="00BA646A"/>
    <w:rsid w:val="00BC75B7"/>
    <w:rsid w:val="00BE39F4"/>
    <w:rsid w:val="00C11336"/>
    <w:rsid w:val="00C4554F"/>
    <w:rsid w:val="00C60F68"/>
    <w:rsid w:val="00C836B0"/>
    <w:rsid w:val="00C8437B"/>
    <w:rsid w:val="00C93291"/>
    <w:rsid w:val="00C9769B"/>
    <w:rsid w:val="00CC4117"/>
    <w:rsid w:val="00CE10EF"/>
    <w:rsid w:val="00D0796F"/>
    <w:rsid w:val="00D4069D"/>
    <w:rsid w:val="00D5157C"/>
    <w:rsid w:val="00D51901"/>
    <w:rsid w:val="00D84F59"/>
    <w:rsid w:val="00D85F82"/>
    <w:rsid w:val="00DC0A12"/>
    <w:rsid w:val="00E17160"/>
    <w:rsid w:val="00E26FF3"/>
    <w:rsid w:val="00E62B9B"/>
    <w:rsid w:val="00E6362C"/>
    <w:rsid w:val="00E81FD4"/>
    <w:rsid w:val="00EF58E6"/>
    <w:rsid w:val="00F53EC6"/>
    <w:rsid w:val="00F81050"/>
    <w:rsid w:val="00FB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CA7E97A"/>
  <w15:chartTrackingRefBased/>
  <w15:docId w15:val="{38B9E30D-4B10-42F5-8420-FD87B944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F0D"/>
  </w:style>
  <w:style w:type="paragraph" w:styleId="Nagwek1">
    <w:name w:val="heading 1"/>
    <w:basedOn w:val="Normalny"/>
    <w:next w:val="Normalny"/>
    <w:link w:val="Nagwek1Znak"/>
    <w:qFormat/>
    <w:rsid w:val="00E6362C"/>
    <w:pPr>
      <w:keepNext/>
      <w:tabs>
        <w:tab w:val="left" w:pos="709"/>
      </w:tabs>
      <w:suppressAutoHyphens/>
      <w:spacing w:before="120" w:after="240" w:line="240" w:lineRule="auto"/>
      <w:outlineLvl w:val="0"/>
    </w:pPr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paragraph" w:styleId="Nagwek2">
    <w:name w:val="heading 2"/>
    <w:aliases w:val="heading 2,Heading 2 Hidden,Level 2,Level 2 Znak,UNI-Nagłówek 2,H2"/>
    <w:basedOn w:val="Normalny"/>
    <w:next w:val="Normalny"/>
    <w:link w:val="Nagwek2Znak"/>
    <w:qFormat/>
    <w:rsid w:val="00E636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6362C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E6362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6362C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362C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E6362C"/>
    <w:pPr>
      <w:keepNext/>
      <w:numPr>
        <w:ilvl w:val="6"/>
        <w:numId w:val="1"/>
      </w:numPr>
      <w:suppressAutoHyphens/>
      <w:spacing w:before="60" w:after="0" w:line="240" w:lineRule="auto"/>
      <w:outlineLvl w:val="6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E6362C"/>
    <w:pPr>
      <w:keepNext/>
      <w:numPr>
        <w:ilvl w:val="7"/>
        <w:numId w:val="1"/>
      </w:numPr>
      <w:suppressAutoHyphens/>
      <w:spacing w:before="60" w:after="0" w:line="240" w:lineRule="auto"/>
      <w:outlineLvl w:val="7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362C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362C"/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character" w:customStyle="1" w:styleId="Nagwek2Znak">
    <w:name w:val="Nagłówek 2 Znak"/>
    <w:aliases w:val="heading 2 Znak,Heading 2 Hidden Znak,Level 2 Znak1,Level 2 Znak Znak,UNI-Nagłówek 2 Znak,H2 Znak"/>
    <w:basedOn w:val="Domylnaczcionkaakapitu"/>
    <w:link w:val="Nagwek2"/>
    <w:rsid w:val="00E6362C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customStyle="1" w:styleId="Nagwek31">
    <w:name w:val="Nagłówek 31"/>
    <w:basedOn w:val="Normalny"/>
    <w:next w:val="Normalny"/>
    <w:unhideWhenUsed/>
    <w:qFormat/>
    <w:rsid w:val="00E6362C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E6362C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customStyle="1" w:styleId="Nagwek51">
    <w:name w:val="Nagłówek 51"/>
    <w:basedOn w:val="Normalny"/>
    <w:next w:val="Normalny"/>
    <w:unhideWhenUsed/>
    <w:qFormat/>
    <w:rsid w:val="00E6362C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Nagwek61">
    <w:name w:val="Nagłówek 61"/>
    <w:basedOn w:val="Normalny"/>
    <w:next w:val="Normalny"/>
    <w:unhideWhenUsed/>
    <w:qFormat/>
    <w:rsid w:val="00E6362C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E6362C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E6362C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E6362C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E6362C"/>
  </w:style>
  <w:style w:type="paragraph" w:styleId="Stopka">
    <w:name w:val="footer"/>
    <w:basedOn w:val="Normalny"/>
    <w:link w:val="StopkaZnak"/>
    <w:uiPriority w:val="99"/>
    <w:unhideWhenUsed/>
    <w:rsid w:val="00E6362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6362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nhideWhenUsed/>
    <w:rsid w:val="00E6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6362C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C,Wyliczanie,Obiekt,List Paragraph,normalny tekst,Alpha list,x.,List Paragraph1,Preambuła,Nagłowek 3,Wypunktowanie,L1,Akapit z listą3,Akapit z listą31,lp1,Numerowanie,Punktowanie,Bulleting,Bullets,Normalny2"/>
    <w:basedOn w:val="Normalny"/>
    <w:link w:val="AkapitzlistZnak"/>
    <w:uiPriority w:val="34"/>
    <w:qFormat/>
    <w:rsid w:val="00E6362C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3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362C"/>
  </w:style>
  <w:style w:type="paragraph" w:styleId="Bezodstpw">
    <w:name w:val="No Spacing"/>
    <w:uiPriority w:val="1"/>
    <w:qFormat/>
    <w:rsid w:val="00E6362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ipercze1">
    <w:name w:val="Hiperłącze1"/>
    <w:basedOn w:val="Domylnaczcionkaakapitu"/>
    <w:uiPriority w:val="99"/>
    <w:unhideWhenUsed/>
    <w:rsid w:val="00E6362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E6362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362C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customStyle="1" w:styleId="Default">
    <w:name w:val="Default"/>
    <w:rsid w:val="00E636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E6362C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6362C"/>
  </w:style>
  <w:style w:type="character" w:styleId="Odwoaniedokomentarza">
    <w:name w:val="annotation reference"/>
    <w:basedOn w:val="Domylnaczcionkaakapitu"/>
    <w:uiPriority w:val="99"/>
    <w:unhideWhenUsed/>
    <w:qFormat/>
    <w:rsid w:val="00E6362C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qFormat/>
    <w:rsid w:val="00E6362C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qFormat/>
    <w:rsid w:val="00E636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63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6362C"/>
    <w:rPr>
      <w:b/>
      <w:bCs/>
      <w:sz w:val="20"/>
      <w:szCs w:val="20"/>
    </w:rPr>
  </w:style>
  <w:style w:type="numbering" w:customStyle="1" w:styleId="Bezlisty11">
    <w:name w:val="Bez listy11"/>
    <w:next w:val="Bezlisty"/>
    <w:uiPriority w:val="99"/>
    <w:semiHidden/>
    <w:unhideWhenUsed/>
    <w:rsid w:val="00E6362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E6362C"/>
    <w:pPr>
      <w:widowControl w:val="0"/>
      <w:spacing w:after="0" w:line="240" w:lineRule="auto"/>
    </w:pPr>
    <w:rPr>
      <w:rFonts w:ascii="Helvetica" w:eastAsia="Times New Roman" w:hAnsi="Helvetica" w:cs="Times New Roman"/>
      <w:sz w:val="24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6362C"/>
    <w:rPr>
      <w:rFonts w:ascii="Helvetica" w:eastAsia="Times New Roman" w:hAnsi="Helvetica" w:cs="Times New Roman"/>
      <w:sz w:val="24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E6362C"/>
    <w:pPr>
      <w:widowControl w:val="0"/>
      <w:suppressAutoHyphens/>
      <w:spacing w:after="0" w:line="240" w:lineRule="auto"/>
      <w:jc w:val="center"/>
    </w:pPr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E6362C"/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styleId="Numerstrony">
    <w:name w:val="page number"/>
    <w:basedOn w:val="Domylnaczcionkaakapitu"/>
    <w:semiHidden/>
    <w:rsid w:val="00E6362C"/>
  </w:style>
  <w:style w:type="paragraph" w:styleId="NormalnyWeb">
    <w:name w:val="Normal (Web)"/>
    <w:basedOn w:val="Normalny"/>
    <w:uiPriority w:val="99"/>
    <w:rsid w:val="00E6362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Znakiprzypiswdolnych">
    <w:name w:val="Znaki przypisów dolnych"/>
    <w:rsid w:val="00E6362C"/>
    <w:rPr>
      <w:vertAlign w:val="superscript"/>
    </w:rPr>
  </w:style>
  <w:style w:type="paragraph" w:customStyle="1" w:styleId="CharChar">
    <w:name w:val="Char Char"/>
    <w:basedOn w:val="Normalny"/>
    <w:rsid w:val="00E6362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Aktartykulpunkt">
    <w:name w:val="Akt artykul punkt"/>
    <w:basedOn w:val="Normalny"/>
    <w:rsid w:val="00E6362C"/>
    <w:pPr>
      <w:spacing w:after="120" w:line="360" w:lineRule="auto"/>
      <w:ind w:left="1163" w:hanging="454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table" w:styleId="Jasnasiatkaakcent5">
    <w:name w:val="Light Grid Accent 5"/>
    <w:basedOn w:val="Standardowy"/>
    <w:uiPriority w:val="62"/>
    <w:rsid w:val="00E6362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Jasnasiatka1">
    <w:name w:val="Jasna siatka1"/>
    <w:basedOn w:val="Standardowy"/>
    <w:uiPriority w:val="62"/>
    <w:rsid w:val="00E636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pple-style-span">
    <w:name w:val="apple-style-span"/>
    <w:basedOn w:val="Domylnaczcionkaakapitu"/>
    <w:rsid w:val="00E6362C"/>
  </w:style>
  <w:style w:type="paragraph" w:styleId="Poprawka">
    <w:name w:val="Revision"/>
    <w:hidden/>
    <w:uiPriority w:val="99"/>
    <w:semiHidden/>
    <w:rsid w:val="00E6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362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E6362C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E6362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362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ZnakZnak1">
    <w:name w:val="Znak Znak1"/>
    <w:basedOn w:val="Normalny"/>
    <w:rsid w:val="00E6362C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nspekt-poziom1">
    <w:name w:val="Konspekt - poziom 1"/>
    <w:basedOn w:val="Normalny"/>
    <w:next w:val="Normalny"/>
    <w:rsid w:val="00E6362C"/>
    <w:pPr>
      <w:keepNext/>
      <w:numPr>
        <w:numId w:val="1"/>
      </w:numPr>
      <w:tabs>
        <w:tab w:val="left" w:pos="567"/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Konspekt-poziom2">
    <w:name w:val="Konspekt - poziom 2"/>
    <w:basedOn w:val="Normalny"/>
    <w:rsid w:val="00E6362C"/>
    <w:pPr>
      <w:numPr>
        <w:ilvl w:val="1"/>
        <w:numId w:val="1"/>
      </w:numPr>
      <w:tabs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3">
    <w:name w:val="Konspekt - poziom 3"/>
    <w:basedOn w:val="Normalny"/>
    <w:rsid w:val="00E6362C"/>
    <w:pPr>
      <w:numPr>
        <w:ilvl w:val="2"/>
        <w:numId w:val="1"/>
      </w:numPr>
      <w:tabs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4">
    <w:name w:val="Konspekt - poziom 4"/>
    <w:basedOn w:val="Normalny"/>
    <w:rsid w:val="00E6362C"/>
    <w:pPr>
      <w:numPr>
        <w:ilvl w:val="3"/>
        <w:numId w:val="1"/>
      </w:numPr>
      <w:tabs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styleId="Pogrubienie">
    <w:name w:val="Strong"/>
    <w:uiPriority w:val="22"/>
    <w:qFormat/>
    <w:rsid w:val="00E6362C"/>
    <w:rPr>
      <w:b/>
      <w:bCs/>
    </w:rPr>
  </w:style>
  <w:style w:type="character" w:styleId="Tekstzastpczy">
    <w:name w:val="Placeholder Text"/>
    <w:uiPriority w:val="99"/>
    <w:semiHidden/>
    <w:rsid w:val="00E6362C"/>
    <w:rPr>
      <w:color w:val="808080"/>
    </w:rPr>
  </w:style>
  <w:style w:type="paragraph" w:styleId="Tekstpodstawowy2">
    <w:name w:val="Body Text 2"/>
    <w:basedOn w:val="Normalny"/>
    <w:link w:val="Tekstpodstawowy2Znak"/>
    <w:semiHidden/>
    <w:unhideWhenUsed/>
    <w:rsid w:val="00E6362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6362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E6362C"/>
    <w:pPr>
      <w:spacing w:before="240" w:after="240" w:line="240" w:lineRule="auto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E6362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kst">
    <w:name w:val="Tekst"/>
    <w:basedOn w:val="Normalny"/>
    <w:rsid w:val="00E6362C"/>
    <w:pPr>
      <w:spacing w:before="240" w:after="0" w:line="360" w:lineRule="exac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6362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6362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ytuksiki1">
    <w:name w:val="Tytuł książki1"/>
    <w:uiPriority w:val="33"/>
    <w:qFormat/>
    <w:rsid w:val="00E6362C"/>
    <w:rPr>
      <w:rFonts w:ascii="Cambria" w:eastAsia="Times New Roman" w:hAnsi="Cambria" w:cs="Times New Roman"/>
      <w:bCs w:val="0"/>
      <w:i/>
      <w:iCs/>
      <w:color w:val="855D5D"/>
      <w:sz w:val="20"/>
      <w:szCs w:val="20"/>
      <w:lang w:val="pl-PL"/>
    </w:rPr>
  </w:style>
  <w:style w:type="paragraph" w:customStyle="1" w:styleId="Pkt-3">
    <w:name w:val="Pkt-3"/>
    <w:basedOn w:val="Normalny"/>
    <w:uiPriority w:val="99"/>
    <w:rsid w:val="00E6362C"/>
    <w:pPr>
      <w:tabs>
        <w:tab w:val="left" w:pos="1134"/>
        <w:tab w:val="left" w:pos="1701"/>
      </w:tabs>
      <w:spacing w:after="18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E6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Domylnaczcionkaakapitu"/>
    <w:rsid w:val="00E6362C"/>
  </w:style>
  <w:style w:type="paragraph" w:customStyle="1" w:styleId="Akapitzlist1">
    <w:name w:val="Akapit z listą1"/>
    <w:basedOn w:val="Normalny"/>
    <w:uiPriority w:val="99"/>
    <w:rsid w:val="00E6362C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customStyle="1" w:styleId="Nagwek3Znak">
    <w:name w:val="Nagłówek 3 Znak"/>
    <w:basedOn w:val="Domylnaczcionkaakapitu"/>
    <w:link w:val="Nagwek3"/>
    <w:rsid w:val="00E6362C"/>
    <w:rPr>
      <w:rFonts w:ascii="Cambria" w:eastAsia="Times New Roman" w:hAnsi="Cambria" w:cs="Times New Roman"/>
      <w:b/>
      <w:bCs/>
      <w:color w:val="4F81BD"/>
    </w:rPr>
  </w:style>
  <w:style w:type="paragraph" w:styleId="Lista">
    <w:name w:val="List"/>
    <w:basedOn w:val="Normalny"/>
    <w:rsid w:val="00E6362C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delikatne">
    <w:name w:val="Subtle Reference"/>
    <w:uiPriority w:val="31"/>
    <w:qFormat/>
    <w:rsid w:val="00E6362C"/>
    <w:rPr>
      <w:b/>
      <w:bCs/>
      <w:color w:val="838D9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362C"/>
    <w:rPr>
      <w:rFonts w:ascii="Cambria" w:eastAsia="Times New Roman" w:hAnsi="Cambria" w:cs="Times New Roman"/>
      <w:i/>
      <w:iCs/>
      <w:color w:val="243F60"/>
    </w:rPr>
  </w:style>
  <w:style w:type="character" w:customStyle="1" w:styleId="Nagwek5Znak">
    <w:name w:val="Nagłówek 5 Znak"/>
    <w:basedOn w:val="Domylnaczcionkaakapitu"/>
    <w:link w:val="Nagwek5"/>
    <w:rsid w:val="00E6362C"/>
    <w:rPr>
      <w:rFonts w:ascii="Cambria" w:eastAsia="Times New Roman" w:hAnsi="Cambria" w:cs="Times New Roman"/>
      <w:color w:val="243F60"/>
    </w:rPr>
  </w:style>
  <w:style w:type="paragraph" w:customStyle="1" w:styleId="Styl1">
    <w:name w:val="Styl1"/>
    <w:basedOn w:val="Normalny"/>
    <w:rsid w:val="00E6362C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WW8Num1z1">
    <w:name w:val="WW8Num1z1"/>
    <w:rsid w:val="00E6362C"/>
    <w:rPr>
      <w:rFonts w:ascii="Times New Roman" w:hAnsi="Times New Roman"/>
      <w:b w:val="0"/>
      <w:i w:val="0"/>
    </w:rPr>
  </w:style>
  <w:style w:type="character" w:customStyle="1" w:styleId="WW8Num1z2">
    <w:name w:val="WW8Num1z2"/>
    <w:rsid w:val="00E6362C"/>
    <w:rPr>
      <w:strike w:val="0"/>
      <w:dstrike w:val="0"/>
    </w:rPr>
  </w:style>
  <w:style w:type="character" w:customStyle="1" w:styleId="WW8Num1z4">
    <w:name w:val="WW8Num1z4"/>
    <w:rsid w:val="00E6362C"/>
    <w:rPr>
      <w:rFonts w:ascii="Wingdings" w:hAnsi="Wingdings"/>
    </w:rPr>
  </w:style>
  <w:style w:type="character" w:customStyle="1" w:styleId="WW8Num2z1">
    <w:name w:val="WW8Num2z1"/>
    <w:rsid w:val="00E6362C"/>
    <w:rPr>
      <w:rFonts w:ascii="Times New Roman" w:hAnsi="Times New Roman"/>
      <w:b w:val="0"/>
      <w:i w:val="0"/>
    </w:rPr>
  </w:style>
  <w:style w:type="character" w:customStyle="1" w:styleId="WW8Num2z2">
    <w:name w:val="WW8Num2z2"/>
    <w:rsid w:val="00E6362C"/>
    <w:rPr>
      <w:rFonts w:ascii="Times New Roman" w:hAnsi="Times New Roman" w:cs="Arial Unicode MS"/>
    </w:rPr>
  </w:style>
  <w:style w:type="character" w:customStyle="1" w:styleId="WW8Num2z4">
    <w:name w:val="WW8Num2z4"/>
    <w:rsid w:val="00E6362C"/>
    <w:rPr>
      <w:rFonts w:ascii="Wingdings" w:hAnsi="Wingdings"/>
    </w:rPr>
  </w:style>
  <w:style w:type="character" w:customStyle="1" w:styleId="WW8Num6z1">
    <w:name w:val="WW8Num6z1"/>
    <w:rsid w:val="00E6362C"/>
    <w:rPr>
      <w:rFonts w:ascii="Times New Roman" w:hAnsi="Times New Roman"/>
      <w:b w:val="0"/>
      <w:i w:val="0"/>
    </w:rPr>
  </w:style>
  <w:style w:type="character" w:customStyle="1" w:styleId="WW8Num6z2">
    <w:name w:val="WW8Num6z2"/>
    <w:rsid w:val="00E6362C"/>
    <w:rPr>
      <w:strike w:val="0"/>
      <w:dstrike w:val="0"/>
    </w:rPr>
  </w:style>
  <w:style w:type="character" w:customStyle="1" w:styleId="WW8Num6z4">
    <w:name w:val="WW8Num6z4"/>
    <w:rsid w:val="00E6362C"/>
    <w:rPr>
      <w:rFonts w:ascii="Wingdings" w:hAnsi="Wingdings"/>
    </w:rPr>
  </w:style>
  <w:style w:type="character" w:customStyle="1" w:styleId="WW8Num7z1">
    <w:name w:val="WW8Num7z1"/>
    <w:rsid w:val="00E6362C"/>
    <w:rPr>
      <w:rFonts w:ascii="Times New Roman" w:hAnsi="Times New Roman"/>
      <w:b w:val="0"/>
      <w:i w:val="0"/>
    </w:rPr>
  </w:style>
  <w:style w:type="character" w:customStyle="1" w:styleId="WW8Num7z2">
    <w:name w:val="WW8Num7z2"/>
    <w:rsid w:val="00E6362C"/>
    <w:rPr>
      <w:strike w:val="0"/>
      <w:dstrike w:val="0"/>
    </w:rPr>
  </w:style>
  <w:style w:type="character" w:customStyle="1" w:styleId="WW8Num7z4">
    <w:name w:val="WW8Num7z4"/>
    <w:rsid w:val="00E6362C"/>
    <w:rPr>
      <w:rFonts w:ascii="Wingdings" w:hAnsi="Wingdings"/>
    </w:rPr>
  </w:style>
  <w:style w:type="character" w:customStyle="1" w:styleId="WW8Num8z0">
    <w:name w:val="WW8Num8z0"/>
    <w:rsid w:val="00E6362C"/>
    <w:rPr>
      <w:b w:val="0"/>
      <w:i w:val="0"/>
      <w:color w:val="auto"/>
      <w:u w:val="none"/>
    </w:rPr>
  </w:style>
  <w:style w:type="character" w:customStyle="1" w:styleId="WW8Num9z1">
    <w:name w:val="WW8Num9z1"/>
    <w:rsid w:val="00E6362C"/>
    <w:rPr>
      <w:rFonts w:ascii="Times New Roman" w:hAnsi="Times New Roman"/>
      <w:b w:val="0"/>
      <w:i w:val="0"/>
    </w:rPr>
  </w:style>
  <w:style w:type="character" w:customStyle="1" w:styleId="WW8Num9z2">
    <w:name w:val="WW8Num9z2"/>
    <w:rsid w:val="00E6362C"/>
    <w:rPr>
      <w:strike w:val="0"/>
      <w:dstrike w:val="0"/>
    </w:rPr>
  </w:style>
  <w:style w:type="character" w:customStyle="1" w:styleId="WW8Num9z4">
    <w:name w:val="WW8Num9z4"/>
    <w:rsid w:val="00E6362C"/>
    <w:rPr>
      <w:rFonts w:ascii="Wingdings" w:hAnsi="Wingdings"/>
    </w:rPr>
  </w:style>
  <w:style w:type="character" w:customStyle="1" w:styleId="WW8Num10z1">
    <w:name w:val="WW8Num10z1"/>
    <w:rsid w:val="00E6362C"/>
    <w:rPr>
      <w:rFonts w:ascii="Times New Roman" w:hAnsi="Times New Roman"/>
      <w:b w:val="0"/>
      <w:i w:val="0"/>
    </w:rPr>
  </w:style>
  <w:style w:type="character" w:customStyle="1" w:styleId="WW8Num10z2">
    <w:name w:val="WW8Num10z2"/>
    <w:rsid w:val="00E6362C"/>
    <w:rPr>
      <w:strike w:val="0"/>
      <w:dstrike w:val="0"/>
    </w:rPr>
  </w:style>
  <w:style w:type="character" w:customStyle="1" w:styleId="WW8Num10z4">
    <w:name w:val="WW8Num10z4"/>
    <w:rsid w:val="00E6362C"/>
    <w:rPr>
      <w:rFonts w:ascii="Wingdings" w:hAnsi="Wingdings"/>
    </w:rPr>
  </w:style>
  <w:style w:type="character" w:customStyle="1" w:styleId="WW8Num11z1">
    <w:name w:val="WW8Num11z1"/>
    <w:rsid w:val="00E6362C"/>
    <w:rPr>
      <w:rFonts w:ascii="Times New Roman" w:hAnsi="Times New Roman"/>
      <w:b w:val="0"/>
      <w:i w:val="0"/>
    </w:rPr>
  </w:style>
  <w:style w:type="character" w:customStyle="1" w:styleId="WW8Num11z2">
    <w:name w:val="WW8Num11z2"/>
    <w:rsid w:val="00E6362C"/>
    <w:rPr>
      <w:strike w:val="0"/>
      <w:dstrike w:val="0"/>
    </w:rPr>
  </w:style>
  <w:style w:type="character" w:customStyle="1" w:styleId="WW8Num11z4">
    <w:name w:val="WW8Num11z4"/>
    <w:rsid w:val="00E6362C"/>
    <w:rPr>
      <w:rFonts w:ascii="Wingdings" w:hAnsi="Wingdings"/>
    </w:rPr>
  </w:style>
  <w:style w:type="character" w:customStyle="1" w:styleId="WW8Num14z1">
    <w:name w:val="WW8Num14z1"/>
    <w:rsid w:val="00E6362C"/>
    <w:rPr>
      <w:rFonts w:ascii="Times New Roman" w:hAnsi="Times New Roman"/>
      <w:b w:val="0"/>
      <w:i w:val="0"/>
    </w:rPr>
  </w:style>
  <w:style w:type="character" w:customStyle="1" w:styleId="WW8Num14z2">
    <w:name w:val="WW8Num14z2"/>
    <w:rsid w:val="00E6362C"/>
    <w:rPr>
      <w:strike w:val="0"/>
      <w:dstrike w:val="0"/>
    </w:rPr>
  </w:style>
  <w:style w:type="character" w:customStyle="1" w:styleId="WW8Num14z4">
    <w:name w:val="WW8Num14z4"/>
    <w:rsid w:val="00E6362C"/>
    <w:rPr>
      <w:rFonts w:ascii="Wingdings" w:hAnsi="Wingdings"/>
    </w:rPr>
  </w:style>
  <w:style w:type="character" w:customStyle="1" w:styleId="WW8Num15z1">
    <w:name w:val="WW8Num15z1"/>
    <w:rsid w:val="00E6362C"/>
    <w:rPr>
      <w:rFonts w:ascii="Times New Roman" w:hAnsi="Times New Roman"/>
      <w:b w:val="0"/>
      <w:i w:val="0"/>
    </w:rPr>
  </w:style>
  <w:style w:type="character" w:customStyle="1" w:styleId="WW8Num15z2">
    <w:name w:val="WW8Num15z2"/>
    <w:rsid w:val="00E6362C"/>
    <w:rPr>
      <w:strike w:val="0"/>
      <w:dstrike w:val="0"/>
    </w:rPr>
  </w:style>
  <w:style w:type="character" w:customStyle="1" w:styleId="WW8Num15z4">
    <w:name w:val="WW8Num15z4"/>
    <w:rsid w:val="00E6362C"/>
    <w:rPr>
      <w:rFonts w:ascii="Wingdings" w:hAnsi="Wingdings"/>
    </w:rPr>
  </w:style>
  <w:style w:type="character" w:customStyle="1" w:styleId="WW8Num16z0">
    <w:name w:val="WW8Num16z0"/>
    <w:rsid w:val="00E6362C"/>
    <w:rPr>
      <w:rFonts w:ascii="Wingdings" w:hAnsi="Wingdings"/>
    </w:rPr>
  </w:style>
  <w:style w:type="character" w:customStyle="1" w:styleId="WW8Num17z1">
    <w:name w:val="WW8Num17z1"/>
    <w:rsid w:val="00E6362C"/>
    <w:rPr>
      <w:rFonts w:ascii="Times New Roman" w:hAnsi="Times New Roman"/>
      <w:b w:val="0"/>
      <w:i w:val="0"/>
    </w:rPr>
  </w:style>
  <w:style w:type="character" w:customStyle="1" w:styleId="WW8Num17z2">
    <w:name w:val="WW8Num17z2"/>
    <w:rsid w:val="00E6362C"/>
    <w:rPr>
      <w:strike w:val="0"/>
      <w:dstrike w:val="0"/>
    </w:rPr>
  </w:style>
  <w:style w:type="character" w:customStyle="1" w:styleId="WW8Num17z4">
    <w:name w:val="WW8Num17z4"/>
    <w:rsid w:val="00E6362C"/>
    <w:rPr>
      <w:rFonts w:ascii="Wingdings" w:hAnsi="Wingdings"/>
    </w:rPr>
  </w:style>
  <w:style w:type="character" w:customStyle="1" w:styleId="WW8Num18z1">
    <w:name w:val="WW8Num18z1"/>
    <w:rsid w:val="00E6362C"/>
    <w:rPr>
      <w:rFonts w:ascii="Times New Roman" w:hAnsi="Times New Roman"/>
      <w:b w:val="0"/>
      <w:i w:val="0"/>
    </w:rPr>
  </w:style>
  <w:style w:type="character" w:customStyle="1" w:styleId="WW8Num18z2">
    <w:name w:val="WW8Num18z2"/>
    <w:rsid w:val="00E6362C"/>
    <w:rPr>
      <w:strike w:val="0"/>
      <w:dstrike w:val="0"/>
    </w:rPr>
  </w:style>
  <w:style w:type="character" w:customStyle="1" w:styleId="WW8Num18z4">
    <w:name w:val="WW8Num18z4"/>
    <w:rsid w:val="00E6362C"/>
    <w:rPr>
      <w:rFonts w:ascii="Wingdings" w:hAnsi="Wingdings"/>
    </w:rPr>
  </w:style>
  <w:style w:type="character" w:customStyle="1" w:styleId="WW8Num20z1">
    <w:name w:val="WW8Num20z1"/>
    <w:rsid w:val="00E6362C"/>
    <w:rPr>
      <w:rFonts w:ascii="Times New Roman" w:hAnsi="Times New Roman"/>
      <w:b w:val="0"/>
      <w:i w:val="0"/>
    </w:rPr>
  </w:style>
  <w:style w:type="character" w:customStyle="1" w:styleId="WW8Num20z2">
    <w:name w:val="WW8Num20z2"/>
    <w:rsid w:val="00E6362C"/>
    <w:rPr>
      <w:strike w:val="0"/>
      <w:dstrike w:val="0"/>
    </w:rPr>
  </w:style>
  <w:style w:type="character" w:customStyle="1" w:styleId="WW8Num20z4">
    <w:name w:val="WW8Num20z4"/>
    <w:rsid w:val="00E6362C"/>
    <w:rPr>
      <w:rFonts w:ascii="Wingdings" w:hAnsi="Wingdings"/>
    </w:rPr>
  </w:style>
  <w:style w:type="character" w:customStyle="1" w:styleId="WW8Num22z1">
    <w:name w:val="WW8Num22z1"/>
    <w:rsid w:val="00E6362C"/>
    <w:rPr>
      <w:rFonts w:ascii="Times New Roman" w:hAnsi="Times New Roman"/>
      <w:b w:val="0"/>
      <w:i w:val="0"/>
    </w:rPr>
  </w:style>
  <w:style w:type="character" w:customStyle="1" w:styleId="WW8Num22z2">
    <w:name w:val="WW8Num22z2"/>
    <w:rsid w:val="00E6362C"/>
    <w:rPr>
      <w:strike w:val="0"/>
      <w:dstrike w:val="0"/>
    </w:rPr>
  </w:style>
  <w:style w:type="character" w:customStyle="1" w:styleId="WW8Num22z4">
    <w:name w:val="WW8Num22z4"/>
    <w:rsid w:val="00E6362C"/>
    <w:rPr>
      <w:rFonts w:ascii="Wingdings" w:hAnsi="Wingdings"/>
    </w:rPr>
  </w:style>
  <w:style w:type="character" w:customStyle="1" w:styleId="WW8Num24z1">
    <w:name w:val="WW8Num24z1"/>
    <w:rsid w:val="00E6362C"/>
    <w:rPr>
      <w:rFonts w:ascii="Times New Roman" w:hAnsi="Times New Roman"/>
      <w:b w:val="0"/>
      <w:i w:val="0"/>
    </w:rPr>
  </w:style>
  <w:style w:type="character" w:customStyle="1" w:styleId="WW8Num24z2">
    <w:name w:val="WW8Num24z2"/>
    <w:rsid w:val="00E6362C"/>
    <w:rPr>
      <w:strike w:val="0"/>
      <w:dstrike w:val="0"/>
    </w:rPr>
  </w:style>
  <w:style w:type="character" w:customStyle="1" w:styleId="WW8Num24z4">
    <w:name w:val="WW8Num24z4"/>
    <w:rsid w:val="00E6362C"/>
    <w:rPr>
      <w:rFonts w:ascii="Wingdings" w:hAnsi="Wingdings"/>
    </w:rPr>
  </w:style>
  <w:style w:type="character" w:customStyle="1" w:styleId="WW8Num25z1">
    <w:name w:val="WW8Num25z1"/>
    <w:rsid w:val="00E6362C"/>
    <w:rPr>
      <w:rFonts w:ascii="Times New Roman" w:hAnsi="Times New Roman"/>
      <w:b w:val="0"/>
      <w:i w:val="0"/>
    </w:rPr>
  </w:style>
  <w:style w:type="character" w:customStyle="1" w:styleId="WW8Num25z2">
    <w:name w:val="WW8Num25z2"/>
    <w:rsid w:val="00E6362C"/>
    <w:rPr>
      <w:strike w:val="0"/>
      <w:dstrike w:val="0"/>
    </w:rPr>
  </w:style>
  <w:style w:type="character" w:customStyle="1" w:styleId="WW8Num25z4">
    <w:name w:val="WW8Num25z4"/>
    <w:rsid w:val="00E6362C"/>
    <w:rPr>
      <w:rFonts w:ascii="Wingdings" w:hAnsi="Wingdings"/>
    </w:rPr>
  </w:style>
  <w:style w:type="character" w:customStyle="1" w:styleId="WW8Num26z1">
    <w:name w:val="WW8Num26z1"/>
    <w:rsid w:val="00E6362C"/>
    <w:rPr>
      <w:rFonts w:ascii="Times New Roman" w:hAnsi="Times New Roman"/>
      <w:b w:val="0"/>
      <w:i w:val="0"/>
    </w:rPr>
  </w:style>
  <w:style w:type="character" w:customStyle="1" w:styleId="WW8Num26z2">
    <w:name w:val="WW8Num26z2"/>
    <w:rsid w:val="00E6362C"/>
    <w:rPr>
      <w:strike w:val="0"/>
      <w:dstrike w:val="0"/>
    </w:rPr>
  </w:style>
  <w:style w:type="character" w:customStyle="1" w:styleId="WW8Num26z4">
    <w:name w:val="WW8Num26z4"/>
    <w:rsid w:val="00E6362C"/>
    <w:rPr>
      <w:rFonts w:ascii="Wingdings" w:hAnsi="Wingdings"/>
    </w:rPr>
  </w:style>
  <w:style w:type="character" w:customStyle="1" w:styleId="WW8Num29z1">
    <w:name w:val="WW8Num29z1"/>
    <w:rsid w:val="00E6362C"/>
    <w:rPr>
      <w:rFonts w:ascii="Times New Roman" w:hAnsi="Times New Roman"/>
      <w:b w:val="0"/>
      <w:i w:val="0"/>
    </w:rPr>
  </w:style>
  <w:style w:type="character" w:customStyle="1" w:styleId="WW8Num29z2">
    <w:name w:val="WW8Num29z2"/>
    <w:rsid w:val="00E6362C"/>
    <w:rPr>
      <w:strike w:val="0"/>
      <w:dstrike w:val="0"/>
    </w:rPr>
  </w:style>
  <w:style w:type="character" w:customStyle="1" w:styleId="WW8Num29z4">
    <w:name w:val="WW8Num29z4"/>
    <w:rsid w:val="00E6362C"/>
    <w:rPr>
      <w:rFonts w:ascii="Wingdings" w:hAnsi="Wingdings"/>
    </w:rPr>
  </w:style>
  <w:style w:type="character" w:customStyle="1" w:styleId="WW8Num31z1">
    <w:name w:val="WW8Num31z1"/>
    <w:rsid w:val="00E6362C"/>
    <w:rPr>
      <w:rFonts w:ascii="Times New Roman" w:hAnsi="Times New Roman"/>
      <w:b w:val="0"/>
      <w:i w:val="0"/>
    </w:rPr>
  </w:style>
  <w:style w:type="character" w:customStyle="1" w:styleId="WW8Num31z2">
    <w:name w:val="WW8Num31z2"/>
    <w:rsid w:val="00E6362C"/>
    <w:rPr>
      <w:strike w:val="0"/>
      <w:dstrike w:val="0"/>
    </w:rPr>
  </w:style>
  <w:style w:type="character" w:customStyle="1" w:styleId="WW8Num31z4">
    <w:name w:val="WW8Num31z4"/>
    <w:rsid w:val="00E6362C"/>
    <w:rPr>
      <w:rFonts w:ascii="Wingdings" w:hAnsi="Wingdings"/>
    </w:rPr>
  </w:style>
  <w:style w:type="character" w:customStyle="1" w:styleId="WW8Num33z0">
    <w:name w:val="WW8Num33z0"/>
    <w:rsid w:val="00E6362C"/>
    <w:rPr>
      <w:rFonts w:ascii="Times New Roman" w:hAnsi="Times New Roman"/>
    </w:rPr>
  </w:style>
  <w:style w:type="character" w:customStyle="1" w:styleId="WW8Num34z1">
    <w:name w:val="WW8Num34z1"/>
    <w:rsid w:val="00E6362C"/>
    <w:rPr>
      <w:rFonts w:ascii="Times New Roman" w:hAnsi="Times New Roman"/>
      <w:b w:val="0"/>
      <w:i w:val="0"/>
    </w:rPr>
  </w:style>
  <w:style w:type="character" w:customStyle="1" w:styleId="WW8Num34z2">
    <w:name w:val="WW8Num34z2"/>
    <w:rsid w:val="00E6362C"/>
    <w:rPr>
      <w:strike w:val="0"/>
      <w:dstrike w:val="0"/>
    </w:rPr>
  </w:style>
  <w:style w:type="character" w:customStyle="1" w:styleId="WW8Num34z4">
    <w:name w:val="WW8Num34z4"/>
    <w:rsid w:val="00E6362C"/>
    <w:rPr>
      <w:rFonts w:ascii="Wingdings" w:hAnsi="Wingdings"/>
    </w:rPr>
  </w:style>
  <w:style w:type="character" w:customStyle="1" w:styleId="WW8Num37z1">
    <w:name w:val="WW8Num37z1"/>
    <w:rsid w:val="00E6362C"/>
    <w:rPr>
      <w:rFonts w:ascii="Times New Roman" w:hAnsi="Times New Roman"/>
      <w:b w:val="0"/>
      <w:i w:val="0"/>
    </w:rPr>
  </w:style>
  <w:style w:type="character" w:customStyle="1" w:styleId="WW8Num37z2">
    <w:name w:val="WW8Num37z2"/>
    <w:rsid w:val="00E6362C"/>
    <w:rPr>
      <w:strike w:val="0"/>
      <w:dstrike w:val="0"/>
    </w:rPr>
  </w:style>
  <w:style w:type="character" w:customStyle="1" w:styleId="WW8Num37z4">
    <w:name w:val="WW8Num37z4"/>
    <w:rsid w:val="00E6362C"/>
    <w:rPr>
      <w:rFonts w:ascii="Wingdings" w:hAnsi="Wingdings"/>
    </w:rPr>
  </w:style>
  <w:style w:type="character" w:customStyle="1" w:styleId="WW8Num38z1">
    <w:name w:val="WW8Num38z1"/>
    <w:rsid w:val="00E6362C"/>
    <w:rPr>
      <w:rFonts w:ascii="Times New Roman" w:hAnsi="Times New Roman"/>
      <w:b w:val="0"/>
      <w:i w:val="0"/>
    </w:rPr>
  </w:style>
  <w:style w:type="character" w:customStyle="1" w:styleId="WW8Num38z2">
    <w:name w:val="WW8Num38z2"/>
    <w:rsid w:val="00E6362C"/>
    <w:rPr>
      <w:strike w:val="0"/>
      <w:dstrike w:val="0"/>
    </w:rPr>
  </w:style>
  <w:style w:type="character" w:customStyle="1" w:styleId="WW8Num38z4">
    <w:name w:val="WW8Num38z4"/>
    <w:rsid w:val="00E6362C"/>
    <w:rPr>
      <w:rFonts w:ascii="Wingdings" w:hAnsi="Wingdings"/>
    </w:rPr>
  </w:style>
  <w:style w:type="character" w:customStyle="1" w:styleId="WW8Num41z1">
    <w:name w:val="WW8Num41z1"/>
    <w:rsid w:val="00E6362C"/>
    <w:rPr>
      <w:rFonts w:ascii="Times New Roman" w:hAnsi="Times New Roman"/>
      <w:b w:val="0"/>
      <w:i w:val="0"/>
    </w:rPr>
  </w:style>
  <w:style w:type="character" w:customStyle="1" w:styleId="WW8Num41z2">
    <w:name w:val="WW8Num41z2"/>
    <w:rsid w:val="00E6362C"/>
    <w:rPr>
      <w:strike w:val="0"/>
      <w:dstrike w:val="0"/>
    </w:rPr>
  </w:style>
  <w:style w:type="character" w:customStyle="1" w:styleId="WW8Num41z4">
    <w:name w:val="WW8Num41z4"/>
    <w:rsid w:val="00E6362C"/>
    <w:rPr>
      <w:rFonts w:ascii="Wingdings" w:hAnsi="Wingdings"/>
    </w:rPr>
  </w:style>
  <w:style w:type="character" w:customStyle="1" w:styleId="WW8Num43z1">
    <w:name w:val="WW8Num43z1"/>
    <w:rsid w:val="00E6362C"/>
    <w:rPr>
      <w:rFonts w:ascii="Times New Roman" w:hAnsi="Times New Roman"/>
      <w:b w:val="0"/>
      <w:i w:val="0"/>
    </w:rPr>
  </w:style>
  <w:style w:type="character" w:customStyle="1" w:styleId="WW8Num43z2">
    <w:name w:val="WW8Num43z2"/>
    <w:rsid w:val="00E6362C"/>
    <w:rPr>
      <w:strike w:val="0"/>
      <w:dstrike w:val="0"/>
    </w:rPr>
  </w:style>
  <w:style w:type="character" w:customStyle="1" w:styleId="WW8Num43z4">
    <w:name w:val="WW8Num43z4"/>
    <w:rsid w:val="00E6362C"/>
    <w:rPr>
      <w:rFonts w:ascii="Wingdings" w:hAnsi="Wingdings"/>
    </w:rPr>
  </w:style>
  <w:style w:type="character" w:customStyle="1" w:styleId="WW8Num45z1">
    <w:name w:val="WW8Num45z1"/>
    <w:rsid w:val="00E6362C"/>
    <w:rPr>
      <w:rFonts w:ascii="Times New Roman" w:hAnsi="Times New Roman"/>
      <w:b w:val="0"/>
      <w:i w:val="0"/>
    </w:rPr>
  </w:style>
  <w:style w:type="character" w:customStyle="1" w:styleId="WW8Num45z2">
    <w:name w:val="WW8Num45z2"/>
    <w:rsid w:val="00E6362C"/>
    <w:rPr>
      <w:strike w:val="0"/>
      <w:dstrike w:val="0"/>
    </w:rPr>
  </w:style>
  <w:style w:type="character" w:customStyle="1" w:styleId="WW8Num45z4">
    <w:name w:val="WW8Num45z4"/>
    <w:rsid w:val="00E6362C"/>
    <w:rPr>
      <w:rFonts w:ascii="Wingdings" w:hAnsi="Wingdings"/>
    </w:rPr>
  </w:style>
  <w:style w:type="character" w:customStyle="1" w:styleId="WW8Num46z1">
    <w:name w:val="WW8Num46z1"/>
    <w:rsid w:val="00E6362C"/>
    <w:rPr>
      <w:rFonts w:ascii="Times New Roman" w:hAnsi="Times New Roman"/>
      <w:b w:val="0"/>
      <w:i w:val="0"/>
    </w:rPr>
  </w:style>
  <w:style w:type="character" w:customStyle="1" w:styleId="WW8Num46z2">
    <w:name w:val="WW8Num46z2"/>
    <w:rsid w:val="00E6362C"/>
    <w:rPr>
      <w:strike w:val="0"/>
      <w:dstrike w:val="0"/>
    </w:rPr>
  </w:style>
  <w:style w:type="character" w:customStyle="1" w:styleId="WW8Num46z4">
    <w:name w:val="WW8Num46z4"/>
    <w:rsid w:val="00E6362C"/>
    <w:rPr>
      <w:rFonts w:ascii="Wingdings" w:hAnsi="Wingdings"/>
    </w:rPr>
  </w:style>
  <w:style w:type="character" w:customStyle="1" w:styleId="WW8Num47z1">
    <w:name w:val="WW8Num47z1"/>
    <w:rsid w:val="00E6362C"/>
    <w:rPr>
      <w:rFonts w:ascii="Times New Roman" w:hAnsi="Times New Roman"/>
      <w:b w:val="0"/>
      <w:i w:val="0"/>
    </w:rPr>
  </w:style>
  <w:style w:type="character" w:customStyle="1" w:styleId="WW8Num47z2">
    <w:name w:val="WW8Num47z2"/>
    <w:rsid w:val="00E6362C"/>
    <w:rPr>
      <w:strike w:val="0"/>
      <w:dstrike w:val="0"/>
    </w:rPr>
  </w:style>
  <w:style w:type="character" w:customStyle="1" w:styleId="WW8Num47z4">
    <w:name w:val="WW8Num47z4"/>
    <w:rsid w:val="00E6362C"/>
    <w:rPr>
      <w:rFonts w:ascii="Wingdings" w:hAnsi="Wingdings"/>
    </w:rPr>
  </w:style>
  <w:style w:type="character" w:customStyle="1" w:styleId="WW8Num48z1">
    <w:name w:val="WW8Num48z1"/>
    <w:rsid w:val="00E6362C"/>
    <w:rPr>
      <w:rFonts w:ascii="Times New Roman" w:hAnsi="Times New Roman"/>
      <w:b w:val="0"/>
      <w:i w:val="0"/>
    </w:rPr>
  </w:style>
  <w:style w:type="character" w:customStyle="1" w:styleId="WW8Num48z2">
    <w:name w:val="WW8Num48z2"/>
    <w:rsid w:val="00E6362C"/>
    <w:rPr>
      <w:strike w:val="0"/>
      <w:dstrike w:val="0"/>
    </w:rPr>
  </w:style>
  <w:style w:type="character" w:customStyle="1" w:styleId="WW8Num49z1">
    <w:name w:val="WW8Num49z1"/>
    <w:rsid w:val="00E6362C"/>
    <w:rPr>
      <w:rFonts w:ascii="Times New Roman" w:hAnsi="Times New Roman"/>
      <w:b w:val="0"/>
      <w:i w:val="0"/>
    </w:rPr>
  </w:style>
  <w:style w:type="character" w:customStyle="1" w:styleId="WW8Num49z2">
    <w:name w:val="WW8Num49z2"/>
    <w:rsid w:val="00E6362C"/>
    <w:rPr>
      <w:strike w:val="0"/>
      <w:dstrike w:val="0"/>
    </w:rPr>
  </w:style>
  <w:style w:type="character" w:customStyle="1" w:styleId="WW8Num49z4">
    <w:name w:val="WW8Num49z4"/>
    <w:rsid w:val="00E6362C"/>
    <w:rPr>
      <w:rFonts w:ascii="Wingdings" w:hAnsi="Wingdings"/>
    </w:rPr>
  </w:style>
  <w:style w:type="character" w:customStyle="1" w:styleId="WW8Num51z1">
    <w:name w:val="WW8Num51z1"/>
    <w:rsid w:val="00E6362C"/>
    <w:rPr>
      <w:rFonts w:ascii="Times New Roman" w:hAnsi="Times New Roman"/>
      <w:b w:val="0"/>
      <w:i w:val="0"/>
    </w:rPr>
  </w:style>
  <w:style w:type="character" w:customStyle="1" w:styleId="WW8Num51z2">
    <w:name w:val="WW8Num51z2"/>
    <w:rsid w:val="00E6362C"/>
    <w:rPr>
      <w:strike w:val="0"/>
      <w:dstrike w:val="0"/>
    </w:rPr>
  </w:style>
  <w:style w:type="character" w:customStyle="1" w:styleId="WW8Num51z4">
    <w:name w:val="WW8Num51z4"/>
    <w:rsid w:val="00E6362C"/>
    <w:rPr>
      <w:rFonts w:ascii="Wingdings" w:hAnsi="Wingdings"/>
    </w:rPr>
  </w:style>
  <w:style w:type="character" w:customStyle="1" w:styleId="WW8Num54z1">
    <w:name w:val="WW8Num54z1"/>
    <w:rsid w:val="00E6362C"/>
    <w:rPr>
      <w:rFonts w:ascii="Times New Roman" w:hAnsi="Times New Roman"/>
      <w:b w:val="0"/>
      <w:i w:val="0"/>
    </w:rPr>
  </w:style>
  <w:style w:type="character" w:customStyle="1" w:styleId="WW8Num54z2">
    <w:name w:val="WW8Num54z2"/>
    <w:rsid w:val="00E6362C"/>
    <w:rPr>
      <w:strike w:val="0"/>
      <w:dstrike w:val="0"/>
    </w:rPr>
  </w:style>
  <w:style w:type="character" w:customStyle="1" w:styleId="WW8Num54z4">
    <w:name w:val="WW8Num54z4"/>
    <w:rsid w:val="00E6362C"/>
    <w:rPr>
      <w:rFonts w:ascii="Wingdings" w:hAnsi="Wingdings"/>
    </w:rPr>
  </w:style>
  <w:style w:type="character" w:customStyle="1" w:styleId="WW8Num55z1">
    <w:name w:val="WW8Num55z1"/>
    <w:rsid w:val="00E6362C"/>
    <w:rPr>
      <w:rFonts w:ascii="Times New Roman" w:hAnsi="Times New Roman"/>
      <w:b w:val="0"/>
      <w:i w:val="0"/>
    </w:rPr>
  </w:style>
  <w:style w:type="character" w:customStyle="1" w:styleId="WW8Num55z2">
    <w:name w:val="WW8Num55z2"/>
    <w:rsid w:val="00E6362C"/>
    <w:rPr>
      <w:strike w:val="0"/>
      <w:dstrike w:val="0"/>
    </w:rPr>
  </w:style>
  <w:style w:type="character" w:customStyle="1" w:styleId="WW8Num55z4">
    <w:name w:val="WW8Num55z4"/>
    <w:rsid w:val="00E6362C"/>
    <w:rPr>
      <w:rFonts w:ascii="Wingdings" w:hAnsi="Wingdings"/>
    </w:rPr>
  </w:style>
  <w:style w:type="character" w:customStyle="1" w:styleId="WW8Num56z1">
    <w:name w:val="WW8Num56z1"/>
    <w:rsid w:val="00E6362C"/>
    <w:rPr>
      <w:rFonts w:ascii="Times New Roman" w:hAnsi="Times New Roman"/>
      <w:b w:val="0"/>
      <w:i w:val="0"/>
    </w:rPr>
  </w:style>
  <w:style w:type="character" w:customStyle="1" w:styleId="WW8Num56z2">
    <w:name w:val="WW8Num56z2"/>
    <w:rsid w:val="00E6362C"/>
    <w:rPr>
      <w:strike w:val="0"/>
      <w:dstrike w:val="0"/>
    </w:rPr>
  </w:style>
  <w:style w:type="character" w:customStyle="1" w:styleId="WW8Num56z4">
    <w:name w:val="WW8Num56z4"/>
    <w:rsid w:val="00E6362C"/>
    <w:rPr>
      <w:rFonts w:ascii="Wingdings" w:hAnsi="Wingdings"/>
    </w:rPr>
  </w:style>
  <w:style w:type="character" w:customStyle="1" w:styleId="Absatz-Standardschriftart">
    <w:name w:val="Absatz-Standardschriftart"/>
    <w:rsid w:val="00E6362C"/>
  </w:style>
  <w:style w:type="character" w:customStyle="1" w:styleId="WW8Num4z1">
    <w:name w:val="WW8Num4z1"/>
    <w:rsid w:val="00E6362C"/>
    <w:rPr>
      <w:rFonts w:ascii="Times New Roman" w:hAnsi="Times New Roman"/>
      <w:b w:val="0"/>
      <w:i w:val="0"/>
    </w:rPr>
  </w:style>
  <w:style w:type="character" w:customStyle="1" w:styleId="WW8Num4z2">
    <w:name w:val="WW8Num4z2"/>
    <w:rsid w:val="00E6362C"/>
    <w:rPr>
      <w:strike w:val="0"/>
      <w:dstrike w:val="0"/>
    </w:rPr>
  </w:style>
  <w:style w:type="character" w:customStyle="1" w:styleId="WW8Num4z4">
    <w:name w:val="WW8Num4z4"/>
    <w:rsid w:val="00E6362C"/>
    <w:rPr>
      <w:rFonts w:ascii="Wingdings" w:hAnsi="Wingdings"/>
    </w:rPr>
  </w:style>
  <w:style w:type="character" w:customStyle="1" w:styleId="WW8Num11z0">
    <w:name w:val="WW8Num11z0"/>
    <w:rsid w:val="00E6362C"/>
    <w:rPr>
      <w:rFonts w:ascii="Times New Roman" w:hAnsi="Times New Roman"/>
    </w:rPr>
  </w:style>
  <w:style w:type="character" w:customStyle="1" w:styleId="WW8Num12z1">
    <w:name w:val="WW8Num12z1"/>
    <w:rsid w:val="00E6362C"/>
    <w:rPr>
      <w:rFonts w:ascii="Times New Roman" w:hAnsi="Times New Roman"/>
      <w:b w:val="0"/>
      <w:i w:val="0"/>
    </w:rPr>
  </w:style>
  <w:style w:type="character" w:customStyle="1" w:styleId="WW8Num12z2">
    <w:name w:val="WW8Num12z2"/>
    <w:rsid w:val="00E6362C"/>
    <w:rPr>
      <w:strike w:val="0"/>
      <w:dstrike w:val="0"/>
    </w:rPr>
  </w:style>
  <w:style w:type="character" w:customStyle="1" w:styleId="WW8Num12z4">
    <w:name w:val="WW8Num12z4"/>
    <w:rsid w:val="00E6362C"/>
    <w:rPr>
      <w:rFonts w:ascii="Wingdings" w:hAnsi="Wingdings"/>
    </w:rPr>
  </w:style>
  <w:style w:type="character" w:customStyle="1" w:styleId="WW8Num13z0">
    <w:name w:val="WW8Num13z0"/>
    <w:rsid w:val="00E6362C"/>
    <w:rPr>
      <w:b w:val="0"/>
      <w:i w:val="0"/>
      <w:color w:val="auto"/>
      <w:u w:val="none"/>
    </w:rPr>
  </w:style>
  <w:style w:type="character" w:customStyle="1" w:styleId="WW8Num16z1">
    <w:name w:val="WW8Num16z1"/>
    <w:rsid w:val="00E6362C"/>
    <w:rPr>
      <w:rFonts w:ascii="Times New Roman" w:hAnsi="Times New Roman"/>
      <w:b w:val="0"/>
      <w:i w:val="0"/>
    </w:rPr>
  </w:style>
  <w:style w:type="character" w:customStyle="1" w:styleId="WW8Num16z2">
    <w:name w:val="WW8Num16z2"/>
    <w:rsid w:val="00E6362C"/>
    <w:rPr>
      <w:strike w:val="0"/>
      <w:dstrike w:val="0"/>
    </w:rPr>
  </w:style>
  <w:style w:type="character" w:customStyle="1" w:styleId="WW8Num16z4">
    <w:name w:val="WW8Num16z4"/>
    <w:rsid w:val="00E6362C"/>
    <w:rPr>
      <w:rFonts w:ascii="Wingdings" w:hAnsi="Wingdings"/>
    </w:rPr>
  </w:style>
  <w:style w:type="character" w:customStyle="1" w:styleId="WW8Num18z0">
    <w:name w:val="WW8Num18z0"/>
    <w:rsid w:val="00E6362C"/>
    <w:rPr>
      <w:rFonts w:ascii="Times New Roman" w:hAnsi="Times New Roman"/>
    </w:rPr>
  </w:style>
  <w:style w:type="character" w:customStyle="1" w:styleId="WW8Num21z1">
    <w:name w:val="WW8Num21z1"/>
    <w:rsid w:val="00E6362C"/>
    <w:rPr>
      <w:rFonts w:ascii="Times New Roman" w:hAnsi="Times New Roman"/>
      <w:b w:val="0"/>
      <w:i w:val="0"/>
    </w:rPr>
  </w:style>
  <w:style w:type="character" w:customStyle="1" w:styleId="WW8Num21z2">
    <w:name w:val="WW8Num21z2"/>
    <w:rsid w:val="00E6362C"/>
    <w:rPr>
      <w:strike w:val="0"/>
      <w:dstrike w:val="0"/>
    </w:rPr>
  </w:style>
  <w:style w:type="character" w:customStyle="1" w:styleId="WW8Num21z4">
    <w:name w:val="WW8Num21z4"/>
    <w:rsid w:val="00E6362C"/>
    <w:rPr>
      <w:rFonts w:ascii="Wingdings" w:hAnsi="Wingdings"/>
    </w:rPr>
  </w:style>
  <w:style w:type="character" w:customStyle="1" w:styleId="WW8Num23z0">
    <w:name w:val="WW8Num23z0"/>
    <w:rsid w:val="00E6362C"/>
    <w:rPr>
      <w:rFonts w:ascii="Wingdings" w:hAnsi="Wingdings"/>
      <w:sz w:val="22"/>
    </w:rPr>
  </w:style>
  <w:style w:type="character" w:customStyle="1" w:styleId="WW8Num23z1">
    <w:name w:val="WW8Num23z1"/>
    <w:rsid w:val="00E6362C"/>
    <w:rPr>
      <w:rFonts w:ascii="Courier New" w:hAnsi="Courier New" w:cs="Lucida Sans Unicode"/>
    </w:rPr>
  </w:style>
  <w:style w:type="character" w:customStyle="1" w:styleId="WW8Num23z2">
    <w:name w:val="WW8Num23z2"/>
    <w:rsid w:val="00E6362C"/>
    <w:rPr>
      <w:rFonts w:ascii="Wingdings" w:hAnsi="Wingdings"/>
    </w:rPr>
  </w:style>
  <w:style w:type="character" w:customStyle="1" w:styleId="WW8Num23z3">
    <w:name w:val="WW8Num23z3"/>
    <w:rsid w:val="00E6362C"/>
    <w:rPr>
      <w:rFonts w:ascii="Symbol" w:hAnsi="Symbol"/>
    </w:rPr>
  </w:style>
  <w:style w:type="character" w:customStyle="1" w:styleId="WW8Num28z0">
    <w:name w:val="WW8Num28z0"/>
    <w:rsid w:val="00E6362C"/>
    <w:rPr>
      <w:rFonts w:ascii="Times New Roman" w:hAnsi="Times New Roman"/>
    </w:rPr>
  </w:style>
  <w:style w:type="character" w:customStyle="1" w:styleId="WW8Num30z0">
    <w:name w:val="WW8Num30z0"/>
    <w:rsid w:val="00E6362C"/>
    <w:rPr>
      <w:rFonts w:ascii="Wingdings" w:hAnsi="Wingdings"/>
    </w:rPr>
  </w:style>
  <w:style w:type="character" w:customStyle="1" w:styleId="WW8Num32z1">
    <w:name w:val="WW8Num32z1"/>
    <w:rsid w:val="00E6362C"/>
    <w:rPr>
      <w:rFonts w:ascii="Times New Roman" w:hAnsi="Times New Roman"/>
      <w:b w:val="0"/>
      <w:i w:val="0"/>
    </w:rPr>
  </w:style>
  <w:style w:type="character" w:customStyle="1" w:styleId="WW8Num32z2">
    <w:name w:val="WW8Num32z2"/>
    <w:rsid w:val="00E6362C"/>
    <w:rPr>
      <w:strike w:val="0"/>
      <w:dstrike w:val="0"/>
    </w:rPr>
  </w:style>
  <w:style w:type="character" w:customStyle="1" w:styleId="WW8Num32z4">
    <w:name w:val="WW8Num32z4"/>
    <w:rsid w:val="00E6362C"/>
    <w:rPr>
      <w:rFonts w:ascii="Wingdings" w:hAnsi="Wingdings"/>
    </w:rPr>
  </w:style>
  <w:style w:type="character" w:customStyle="1" w:styleId="WW8Num35z1">
    <w:name w:val="WW8Num35z1"/>
    <w:rsid w:val="00E6362C"/>
    <w:rPr>
      <w:rFonts w:ascii="Times New Roman" w:hAnsi="Times New Roman"/>
      <w:b w:val="0"/>
      <w:i w:val="0"/>
    </w:rPr>
  </w:style>
  <w:style w:type="character" w:customStyle="1" w:styleId="WW8Num35z2">
    <w:name w:val="WW8Num35z2"/>
    <w:rsid w:val="00E6362C"/>
    <w:rPr>
      <w:strike w:val="0"/>
      <w:dstrike w:val="0"/>
    </w:rPr>
  </w:style>
  <w:style w:type="character" w:customStyle="1" w:styleId="WW8Num35z4">
    <w:name w:val="WW8Num35z4"/>
    <w:rsid w:val="00E6362C"/>
    <w:rPr>
      <w:rFonts w:ascii="Wingdings" w:hAnsi="Wingdings"/>
    </w:rPr>
  </w:style>
  <w:style w:type="character" w:customStyle="1" w:styleId="WW8Num41z0">
    <w:name w:val="WW8Num41z0"/>
    <w:rsid w:val="00E6362C"/>
    <w:rPr>
      <w:rFonts w:ascii="Times New Roman" w:hAnsi="Times New Roman"/>
    </w:rPr>
  </w:style>
  <w:style w:type="character" w:customStyle="1" w:styleId="WW8Num42z1">
    <w:name w:val="WW8Num42z1"/>
    <w:rsid w:val="00E6362C"/>
    <w:rPr>
      <w:rFonts w:ascii="Times New Roman" w:hAnsi="Times New Roman"/>
      <w:b w:val="0"/>
      <w:i w:val="0"/>
    </w:rPr>
  </w:style>
  <w:style w:type="character" w:customStyle="1" w:styleId="WW8Num42z2">
    <w:name w:val="WW8Num42z2"/>
    <w:rsid w:val="00E6362C"/>
    <w:rPr>
      <w:strike w:val="0"/>
      <w:dstrike w:val="0"/>
    </w:rPr>
  </w:style>
  <w:style w:type="character" w:customStyle="1" w:styleId="WW8Num42z4">
    <w:name w:val="WW8Num42z4"/>
    <w:rsid w:val="00E6362C"/>
    <w:rPr>
      <w:rFonts w:ascii="Wingdings" w:hAnsi="Wingdings"/>
    </w:rPr>
  </w:style>
  <w:style w:type="character" w:customStyle="1" w:styleId="WW8Num44z1">
    <w:name w:val="WW8Num44z1"/>
    <w:rsid w:val="00E6362C"/>
    <w:rPr>
      <w:rFonts w:ascii="Times New Roman" w:hAnsi="Times New Roman"/>
      <w:b w:val="0"/>
      <w:i w:val="0"/>
    </w:rPr>
  </w:style>
  <w:style w:type="character" w:customStyle="1" w:styleId="WW8Num44z2">
    <w:name w:val="WW8Num44z2"/>
    <w:rsid w:val="00E6362C"/>
    <w:rPr>
      <w:strike w:val="0"/>
      <w:dstrike w:val="0"/>
    </w:rPr>
  </w:style>
  <w:style w:type="character" w:customStyle="1" w:styleId="WW8Num44z4">
    <w:name w:val="WW8Num44z4"/>
    <w:rsid w:val="00E6362C"/>
    <w:rPr>
      <w:rFonts w:ascii="Wingdings" w:hAnsi="Wingdings"/>
    </w:rPr>
  </w:style>
  <w:style w:type="character" w:customStyle="1" w:styleId="WW8Num48z4">
    <w:name w:val="WW8Num48z4"/>
    <w:rsid w:val="00E6362C"/>
    <w:rPr>
      <w:rFonts w:ascii="Wingdings" w:hAnsi="Wingdings"/>
    </w:rPr>
  </w:style>
  <w:style w:type="character" w:customStyle="1" w:styleId="WW8Num50z1">
    <w:name w:val="WW8Num50z1"/>
    <w:rsid w:val="00E6362C"/>
    <w:rPr>
      <w:rFonts w:ascii="Times New Roman" w:hAnsi="Times New Roman"/>
      <w:b w:val="0"/>
      <w:i w:val="0"/>
    </w:rPr>
  </w:style>
  <w:style w:type="character" w:customStyle="1" w:styleId="WW8Num50z2">
    <w:name w:val="WW8Num50z2"/>
    <w:rsid w:val="00E6362C"/>
    <w:rPr>
      <w:strike w:val="0"/>
      <w:dstrike w:val="0"/>
    </w:rPr>
  </w:style>
  <w:style w:type="character" w:customStyle="1" w:styleId="WW8Num52z0">
    <w:name w:val="WW8Num52z0"/>
    <w:rsid w:val="00E6362C"/>
    <w:rPr>
      <w:rFonts w:ascii="Times New Roman" w:hAnsi="Times New Roman"/>
    </w:rPr>
  </w:style>
  <w:style w:type="character" w:customStyle="1" w:styleId="WW8Num57z1">
    <w:name w:val="WW8Num57z1"/>
    <w:rsid w:val="00E6362C"/>
    <w:rPr>
      <w:rFonts w:ascii="Times New Roman" w:hAnsi="Times New Roman"/>
      <w:b w:val="0"/>
      <w:i w:val="0"/>
    </w:rPr>
  </w:style>
  <w:style w:type="character" w:customStyle="1" w:styleId="WW8Num57z2">
    <w:name w:val="WW8Num57z2"/>
    <w:rsid w:val="00E6362C"/>
    <w:rPr>
      <w:strike w:val="0"/>
      <w:dstrike w:val="0"/>
    </w:rPr>
  </w:style>
  <w:style w:type="character" w:customStyle="1" w:styleId="WW8Num57z4">
    <w:name w:val="WW8Num57z4"/>
    <w:rsid w:val="00E6362C"/>
    <w:rPr>
      <w:rFonts w:ascii="Wingdings" w:hAnsi="Wingdings"/>
    </w:rPr>
  </w:style>
  <w:style w:type="character" w:customStyle="1" w:styleId="WW8Num59z0">
    <w:name w:val="WW8Num59z0"/>
    <w:rsid w:val="00E6362C"/>
    <w:rPr>
      <w:rFonts w:ascii="Times New Roman" w:hAnsi="Times New Roman"/>
    </w:rPr>
  </w:style>
  <w:style w:type="character" w:customStyle="1" w:styleId="WW8Num60z0">
    <w:name w:val="WW8Num60z0"/>
    <w:rsid w:val="00E6362C"/>
    <w:rPr>
      <w:b w:val="0"/>
      <w:i w:val="0"/>
      <w:color w:val="auto"/>
      <w:u w:val="none"/>
    </w:rPr>
  </w:style>
  <w:style w:type="character" w:customStyle="1" w:styleId="WW8Num61z1">
    <w:name w:val="WW8Num61z1"/>
    <w:rsid w:val="00E6362C"/>
    <w:rPr>
      <w:rFonts w:ascii="Times New Roman" w:hAnsi="Times New Roman"/>
      <w:b w:val="0"/>
      <w:i w:val="0"/>
    </w:rPr>
  </w:style>
  <w:style w:type="character" w:customStyle="1" w:styleId="WW8Num61z2">
    <w:name w:val="WW8Num61z2"/>
    <w:rsid w:val="00E6362C"/>
    <w:rPr>
      <w:strike w:val="0"/>
      <w:dstrike w:val="0"/>
    </w:rPr>
  </w:style>
  <w:style w:type="character" w:customStyle="1" w:styleId="WW8Num61z4">
    <w:name w:val="WW8Num61z4"/>
    <w:rsid w:val="00E6362C"/>
    <w:rPr>
      <w:rFonts w:ascii="Wingdings" w:hAnsi="Wingdings"/>
    </w:rPr>
  </w:style>
  <w:style w:type="character" w:customStyle="1" w:styleId="WW8Num63z1">
    <w:name w:val="WW8Num63z1"/>
    <w:rsid w:val="00E6362C"/>
    <w:rPr>
      <w:rFonts w:ascii="Times New Roman" w:hAnsi="Times New Roman"/>
      <w:b w:val="0"/>
      <w:i w:val="0"/>
    </w:rPr>
  </w:style>
  <w:style w:type="character" w:customStyle="1" w:styleId="WW8Num63z2">
    <w:name w:val="WW8Num63z2"/>
    <w:rsid w:val="00E6362C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65z1">
    <w:name w:val="WW8Num65z1"/>
    <w:rsid w:val="00E6362C"/>
    <w:rPr>
      <w:rFonts w:ascii="Times New Roman" w:hAnsi="Times New Roman"/>
      <w:b w:val="0"/>
      <w:i w:val="0"/>
    </w:rPr>
  </w:style>
  <w:style w:type="character" w:customStyle="1" w:styleId="WW8Num65z2">
    <w:name w:val="WW8Num65z2"/>
    <w:rsid w:val="00E6362C"/>
    <w:rPr>
      <w:strike w:val="0"/>
      <w:dstrike w:val="0"/>
    </w:rPr>
  </w:style>
  <w:style w:type="character" w:customStyle="1" w:styleId="WW8Num65z4">
    <w:name w:val="WW8Num65z4"/>
    <w:rsid w:val="00E6362C"/>
    <w:rPr>
      <w:rFonts w:ascii="Wingdings" w:hAnsi="Wingdings"/>
    </w:rPr>
  </w:style>
  <w:style w:type="character" w:customStyle="1" w:styleId="WW8Num68z0">
    <w:name w:val="WW8Num68z0"/>
    <w:rsid w:val="00E6362C"/>
    <w:rPr>
      <w:b/>
    </w:rPr>
  </w:style>
  <w:style w:type="character" w:customStyle="1" w:styleId="WW8Num69z1">
    <w:name w:val="WW8Num69z1"/>
    <w:rsid w:val="00E6362C"/>
    <w:rPr>
      <w:rFonts w:ascii="Times New Roman" w:hAnsi="Times New Roman"/>
      <w:b w:val="0"/>
      <w:i w:val="0"/>
    </w:rPr>
  </w:style>
  <w:style w:type="character" w:customStyle="1" w:styleId="WW8Num69z2">
    <w:name w:val="WW8Num69z2"/>
    <w:rsid w:val="00E6362C"/>
    <w:rPr>
      <w:strike w:val="0"/>
      <w:dstrike w:val="0"/>
    </w:rPr>
  </w:style>
  <w:style w:type="character" w:customStyle="1" w:styleId="WW8Num69z4">
    <w:name w:val="WW8Num69z4"/>
    <w:rsid w:val="00E6362C"/>
    <w:rPr>
      <w:rFonts w:ascii="Wingdings" w:hAnsi="Wingdings"/>
    </w:rPr>
  </w:style>
  <w:style w:type="character" w:customStyle="1" w:styleId="WW8Num70z1">
    <w:name w:val="WW8Num70z1"/>
    <w:rsid w:val="00E6362C"/>
    <w:rPr>
      <w:rFonts w:ascii="Times New Roman" w:hAnsi="Times New Roman"/>
      <w:b w:val="0"/>
      <w:i w:val="0"/>
    </w:rPr>
  </w:style>
  <w:style w:type="character" w:customStyle="1" w:styleId="WW8Num70z2">
    <w:name w:val="WW8Num70z2"/>
    <w:rsid w:val="00E6362C"/>
    <w:rPr>
      <w:strike w:val="0"/>
      <w:dstrike w:val="0"/>
    </w:rPr>
  </w:style>
  <w:style w:type="character" w:customStyle="1" w:styleId="WW8Num70z4">
    <w:name w:val="WW8Num70z4"/>
    <w:rsid w:val="00E6362C"/>
    <w:rPr>
      <w:rFonts w:ascii="Wingdings" w:hAnsi="Wingdings"/>
    </w:rPr>
  </w:style>
  <w:style w:type="character" w:customStyle="1" w:styleId="WW8Num71z1">
    <w:name w:val="WW8Num71z1"/>
    <w:rsid w:val="00E6362C"/>
    <w:rPr>
      <w:rFonts w:ascii="Times New Roman" w:hAnsi="Times New Roman"/>
      <w:b w:val="0"/>
      <w:i w:val="0"/>
    </w:rPr>
  </w:style>
  <w:style w:type="character" w:customStyle="1" w:styleId="WW8Num71z2">
    <w:name w:val="WW8Num71z2"/>
    <w:rsid w:val="00E6362C"/>
    <w:rPr>
      <w:strike w:val="0"/>
      <w:dstrike w:val="0"/>
    </w:rPr>
  </w:style>
  <w:style w:type="character" w:customStyle="1" w:styleId="WW8Num71z4">
    <w:name w:val="WW8Num71z4"/>
    <w:rsid w:val="00E6362C"/>
    <w:rPr>
      <w:rFonts w:ascii="Wingdings" w:hAnsi="Wingdings"/>
    </w:rPr>
  </w:style>
  <w:style w:type="character" w:customStyle="1" w:styleId="WW8Num76z1">
    <w:name w:val="WW8Num76z1"/>
    <w:rsid w:val="00E6362C"/>
    <w:rPr>
      <w:rFonts w:ascii="Times New Roman" w:hAnsi="Times New Roman"/>
      <w:b w:val="0"/>
      <w:i w:val="0"/>
    </w:rPr>
  </w:style>
  <w:style w:type="character" w:customStyle="1" w:styleId="WW8Num76z2">
    <w:name w:val="WW8Num76z2"/>
    <w:rsid w:val="00E6362C"/>
    <w:rPr>
      <w:strike w:val="0"/>
      <w:dstrike w:val="0"/>
    </w:rPr>
  </w:style>
  <w:style w:type="character" w:customStyle="1" w:styleId="WW8Num76z4">
    <w:name w:val="WW8Num76z4"/>
    <w:rsid w:val="00E6362C"/>
    <w:rPr>
      <w:rFonts w:ascii="Wingdings" w:hAnsi="Wingdings"/>
    </w:rPr>
  </w:style>
  <w:style w:type="character" w:customStyle="1" w:styleId="WW8Num78z1">
    <w:name w:val="WW8Num78z1"/>
    <w:rsid w:val="00E6362C"/>
    <w:rPr>
      <w:rFonts w:ascii="Times New Roman" w:hAnsi="Times New Roman"/>
      <w:b w:val="0"/>
      <w:i w:val="0"/>
    </w:rPr>
  </w:style>
  <w:style w:type="character" w:customStyle="1" w:styleId="WW8Num78z2">
    <w:name w:val="WW8Num78z2"/>
    <w:rsid w:val="00E6362C"/>
    <w:rPr>
      <w:strike w:val="0"/>
      <w:dstrike w:val="0"/>
    </w:rPr>
  </w:style>
  <w:style w:type="character" w:customStyle="1" w:styleId="WW8Num78z4">
    <w:name w:val="WW8Num78z4"/>
    <w:rsid w:val="00E6362C"/>
    <w:rPr>
      <w:rFonts w:ascii="Wingdings" w:hAnsi="Wingdings"/>
    </w:rPr>
  </w:style>
  <w:style w:type="character" w:customStyle="1" w:styleId="WW8Num79z0">
    <w:name w:val="WW8Num79z0"/>
    <w:rsid w:val="00E6362C"/>
    <w:rPr>
      <w:rFonts w:ascii="Wingdings" w:hAnsi="Wingdings"/>
      <w:sz w:val="22"/>
    </w:rPr>
  </w:style>
  <w:style w:type="character" w:customStyle="1" w:styleId="WW8Num79z1">
    <w:name w:val="WW8Num79z1"/>
    <w:rsid w:val="00E6362C"/>
    <w:rPr>
      <w:rFonts w:ascii="Courier New" w:hAnsi="Courier New" w:cs="Lucida Sans Unicode"/>
    </w:rPr>
  </w:style>
  <w:style w:type="character" w:customStyle="1" w:styleId="WW8Num79z2">
    <w:name w:val="WW8Num79z2"/>
    <w:rsid w:val="00E6362C"/>
    <w:rPr>
      <w:rFonts w:ascii="Wingdings" w:hAnsi="Wingdings"/>
    </w:rPr>
  </w:style>
  <w:style w:type="character" w:customStyle="1" w:styleId="WW8Num79z3">
    <w:name w:val="WW8Num79z3"/>
    <w:rsid w:val="00E6362C"/>
    <w:rPr>
      <w:rFonts w:ascii="Symbol" w:hAnsi="Symbol"/>
    </w:rPr>
  </w:style>
  <w:style w:type="character" w:customStyle="1" w:styleId="WW8Num80z1">
    <w:name w:val="WW8Num80z1"/>
    <w:rsid w:val="00E6362C"/>
    <w:rPr>
      <w:rFonts w:ascii="Times New Roman" w:hAnsi="Times New Roman"/>
      <w:b w:val="0"/>
      <w:i w:val="0"/>
    </w:rPr>
  </w:style>
  <w:style w:type="character" w:customStyle="1" w:styleId="WW8Num80z2">
    <w:name w:val="WW8Num80z2"/>
    <w:rsid w:val="00E6362C"/>
    <w:rPr>
      <w:strike w:val="0"/>
      <w:dstrike w:val="0"/>
    </w:rPr>
  </w:style>
  <w:style w:type="character" w:customStyle="1" w:styleId="WW8Num80z4">
    <w:name w:val="WW8Num80z4"/>
    <w:rsid w:val="00E6362C"/>
    <w:rPr>
      <w:rFonts w:ascii="Wingdings" w:hAnsi="Wingdings"/>
    </w:rPr>
  </w:style>
  <w:style w:type="character" w:customStyle="1" w:styleId="WW8Num81z0">
    <w:name w:val="WW8Num81z0"/>
    <w:rsid w:val="00E6362C"/>
    <w:rPr>
      <w:rFonts w:ascii="Times New Roman" w:hAnsi="Times New Roman"/>
    </w:rPr>
  </w:style>
  <w:style w:type="character" w:customStyle="1" w:styleId="WW8Num82z1">
    <w:name w:val="WW8Num82z1"/>
    <w:rsid w:val="00E6362C"/>
    <w:rPr>
      <w:rFonts w:ascii="Times New Roman" w:hAnsi="Times New Roman"/>
      <w:b w:val="0"/>
      <w:i w:val="0"/>
    </w:rPr>
  </w:style>
  <w:style w:type="character" w:customStyle="1" w:styleId="WW8Num82z2">
    <w:name w:val="WW8Num82z2"/>
    <w:rsid w:val="00E6362C"/>
    <w:rPr>
      <w:strike w:val="0"/>
      <w:dstrike w:val="0"/>
    </w:rPr>
  </w:style>
  <w:style w:type="character" w:customStyle="1" w:styleId="WW8Num84z1">
    <w:name w:val="WW8Num84z1"/>
    <w:rsid w:val="00E6362C"/>
    <w:rPr>
      <w:rFonts w:ascii="Times New Roman" w:hAnsi="Times New Roman"/>
      <w:b w:val="0"/>
      <w:i w:val="0"/>
    </w:rPr>
  </w:style>
  <w:style w:type="character" w:customStyle="1" w:styleId="WW8Num84z2">
    <w:name w:val="WW8Num84z2"/>
    <w:rsid w:val="00E6362C"/>
    <w:rPr>
      <w:strike w:val="0"/>
      <w:dstrike w:val="0"/>
    </w:rPr>
  </w:style>
  <w:style w:type="character" w:customStyle="1" w:styleId="WW8Num84z4">
    <w:name w:val="WW8Num84z4"/>
    <w:rsid w:val="00E6362C"/>
    <w:rPr>
      <w:rFonts w:ascii="Wingdings" w:hAnsi="Wingdings"/>
    </w:rPr>
  </w:style>
  <w:style w:type="character" w:customStyle="1" w:styleId="WW8Num85z1">
    <w:name w:val="WW8Num85z1"/>
    <w:rsid w:val="00E6362C"/>
    <w:rPr>
      <w:rFonts w:ascii="Times New Roman" w:hAnsi="Times New Roman"/>
      <w:b w:val="0"/>
      <w:i w:val="0"/>
    </w:rPr>
  </w:style>
  <w:style w:type="character" w:customStyle="1" w:styleId="WW8Num85z2">
    <w:name w:val="WW8Num85z2"/>
    <w:rsid w:val="00E6362C"/>
    <w:rPr>
      <w:strike w:val="0"/>
      <w:dstrike w:val="0"/>
    </w:rPr>
  </w:style>
  <w:style w:type="character" w:customStyle="1" w:styleId="WW8Num85z4">
    <w:name w:val="WW8Num85z4"/>
    <w:rsid w:val="00E6362C"/>
    <w:rPr>
      <w:rFonts w:ascii="Wingdings" w:hAnsi="Wingdings"/>
    </w:rPr>
  </w:style>
  <w:style w:type="character" w:customStyle="1" w:styleId="WW8Num86z1">
    <w:name w:val="WW8Num86z1"/>
    <w:rsid w:val="00E6362C"/>
    <w:rPr>
      <w:rFonts w:ascii="Times New Roman" w:hAnsi="Times New Roman"/>
      <w:b w:val="0"/>
      <w:i w:val="0"/>
    </w:rPr>
  </w:style>
  <w:style w:type="character" w:customStyle="1" w:styleId="WW8Num86z2">
    <w:name w:val="WW8Num86z2"/>
    <w:rsid w:val="00E6362C"/>
    <w:rPr>
      <w:strike w:val="0"/>
      <w:dstrike w:val="0"/>
    </w:rPr>
  </w:style>
  <w:style w:type="character" w:customStyle="1" w:styleId="WW8Num86z4">
    <w:name w:val="WW8Num86z4"/>
    <w:rsid w:val="00E6362C"/>
    <w:rPr>
      <w:rFonts w:ascii="Wingdings" w:hAnsi="Wingdings"/>
    </w:rPr>
  </w:style>
  <w:style w:type="character" w:customStyle="1" w:styleId="WW8Num87z1">
    <w:name w:val="WW8Num87z1"/>
    <w:rsid w:val="00E6362C"/>
    <w:rPr>
      <w:rFonts w:ascii="Times New Roman" w:hAnsi="Times New Roman"/>
      <w:b w:val="0"/>
      <w:i w:val="0"/>
    </w:rPr>
  </w:style>
  <w:style w:type="character" w:customStyle="1" w:styleId="WW8Num87z2">
    <w:name w:val="WW8Num87z2"/>
    <w:rsid w:val="00E6362C"/>
    <w:rPr>
      <w:strike w:val="0"/>
      <w:dstrike w:val="0"/>
    </w:rPr>
  </w:style>
  <w:style w:type="character" w:customStyle="1" w:styleId="WW8Num87z4">
    <w:name w:val="WW8Num87z4"/>
    <w:rsid w:val="00E6362C"/>
    <w:rPr>
      <w:rFonts w:ascii="Wingdings" w:hAnsi="Wingdings"/>
    </w:rPr>
  </w:style>
  <w:style w:type="character" w:customStyle="1" w:styleId="WW8Num88z1">
    <w:name w:val="WW8Num88z1"/>
    <w:rsid w:val="00E6362C"/>
    <w:rPr>
      <w:rFonts w:ascii="Times New Roman" w:hAnsi="Times New Roman"/>
      <w:b w:val="0"/>
      <w:i w:val="0"/>
    </w:rPr>
  </w:style>
  <w:style w:type="character" w:customStyle="1" w:styleId="WW8Num88z2">
    <w:name w:val="WW8Num88z2"/>
    <w:rsid w:val="00E6362C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89z1">
    <w:name w:val="WW8Num89z1"/>
    <w:rsid w:val="00E6362C"/>
    <w:rPr>
      <w:rFonts w:ascii="Times New Roman" w:hAnsi="Times New Roman"/>
      <w:b w:val="0"/>
      <w:i w:val="0"/>
    </w:rPr>
  </w:style>
  <w:style w:type="character" w:customStyle="1" w:styleId="WW8Num89z2">
    <w:name w:val="WW8Num89z2"/>
    <w:rsid w:val="00E6362C"/>
    <w:rPr>
      <w:strike w:val="0"/>
      <w:dstrike w:val="0"/>
    </w:rPr>
  </w:style>
  <w:style w:type="character" w:customStyle="1" w:styleId="WW8Num89z4">
    <w:name w:val="WW8Num89z4"/>
    <w:rsid w:val="00E6362C"/>
    <w:rPr>
      <w:rFonts w:ascii="Wingdings" w:hAnsi="Wingdings"/>
    </w:rPr>
  </w:style>
  <w:style w:type="character" w:customStyle="1" w:styleId="WW8Num91z1">
    <w:name w:val="WW8Num91z1"/>
    <w:rsid w:val="00E6362C"/>
    <w:rPr>
      <w:rFonts w:ascii="Times New Roman" w:hAnsi="Times New Roman"/>
      <w:b w:val="0"/>
      <w:i w:val="0"/>
    </w:rPr>
  </w:style>
  <w:style w:type="character" w:customStyle="1" w:styleId="WW8Num91z2">
    <w:name w:val="WW8Num91z2"/>
    <w:rsid w:val="00E6362C"/>
    <w:rPr>
      <w:strike w:val="0"/>
      <w:dstrike w:val="0"/>
    </w:rPr>
  </w:style>
  <w:style w:type="character" w:customStyle="1" w:styleId="WW8Num91z4">
    <w:name w:val="WW8Num91z4"/>
    <w:rsid w:val="00E6362C"/>
    <w:rPr>
      <w:rFonts w:ascii="Wingdings" w:hAnsi="Wingdings"/>
    </w:rPr>
  </w:style>
  <w:style w:type="character" w:customStyle="1" w:styleId="WW8Num92z0">
    <w:name w:val="WW8Num92z0"/>
    <w:rsid w:val="00E6362C"/>
    <w:rPr>
      <w:sz w:val="22"/>
    </w:rPr>
  </w:style>
  <w:style w:type="character" w:customStyle="1" w:styleId="WW8Num92z1">
    <w:name w:val="WW8Num92z1"/>
    <w:rsid w:val="00E6362C"/>
    <w:rPr>
      <w:rFonts w:ascii="Courier New" w:hAnsi="Courier New" w:cs="Lucida Sans Unicode"/>
    </w:rPr>
  </w:style>
  <w:style w:type="character" w:customStyle="1" w:styleId="WW8Num92z2">
    <w:name w:val="WW8Num92z2"/>
    <w:rsid w:val="00E6362C"/>
    <w:rPr>
      <w:rFonts w:ascii="Wingdings" w:hAnsi="Wingdings"/>
    </w:rPr>
  </w:style>
  <w:style w:type="character" w:customStyle="1" w:styleId="WW8Num92z3">
    <w:name w:val="WW8Num92z3"/>
    <w:rsid w:val="00E6362C"/>
    <w:rPr>
      <w:rFonts w:ascii="Symbol" w:hAnsi="Symbol"/>
    </w:rPr>
  </w:style>
  <w:style w:type="character" w:customStyle="1" w:styleId="WW8Num95z1">
    <w:name w:val="WW8Num95z1"/>
    <w:rsid w:val="00E6362C"/>
    <w:rPr>
      <w:rFonts w:ascii="Times New Roman" w:hAnsi="Times New Roman"/>
      <w:b w:val="0"/>
      <w:i w:val="0"/>
    </w:rPr>
  </w:style>
  <w:style w:type="character" w:customStyle="1" w:styleId="WW8Num95z2">
    <w:name w:val="WW8Num95z2"/>
    <w:rsid w:val="00E6362C"/>
    <w:rPr>
      <w:strike w:val="0"/>
      <w:dstrike w:val="0"/>
    </w:rPr>
  </w:style>
  <w:style w:type="character" w:customStyle="1" w:styleId="WW8Num95z4">
    <w:name w:val="WW8Num95z4"/>
    <w:rsid w:val="00E6362C"/>
    <w:rPr>
      <w:rFonts w:ascii="Wingdings" w:hAnsi="Wingdings"/>
    </w:rPr>
  </w:style>
  <w:style w:type="character" w:customStyle="1" w:styleId="Odsyaczdokomentarza">
    <w:name w:val="Odsyłacz do komentarza"/>
    <w:rsid w:val="00E6362C"/>
    <w:rPr>
      <w:sz w:val="16"/>
      <w:szCs w:val="16"/>
    </w:rPr>
  </w:style>
  <w:style w:type="paragraph" w:styleId="Podpis">
    <w:name w:val="Signature"/>
    <w:basedOn w:val="Normalny"/>
    <w:link w:val="PodpisZnak"/>
    <w:semiHidden/>
    <w:rsid w:val="00E6362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E6362C"/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362C"/>
    <w:pPr>
      <w:suppressLineNumbers/>
      <w:suppressAutoHyphens/>
      <w:spacing w:after="0" w:line="240" w:lineRule="auto"/>
    </w:pPr>
    <w:rPr>
      <w:rFonts w:ascii="Times New Roman" w:eastAsia="Times New Roman" w:hAnsi="Times New Roman" w:cs="Bookman Old Style"/>
      <w:sz w:val="20"/>
      <w:szCs w:val="20"/>
      <w:lang w:eastAsia="ar-SA"/>
    </w:rPr>
  </w:style>
  <w:style w:type="paragraph" w:customStyle="1" w:styleId="PoziomI">
    <w:name w:val="Poziom I"/>
    <w:basedOn w:val="Normalny"/>
    <w:rsid w:val="00E6362C"/>
    <w:pPr>
      <w:keepNext/>
      <w:tabs>
        <w:tab w:val="left" w:pos="72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Arial Unicode MS" w:hAnsi="Times New Roman" w:cs="Arial Unicode MS"/>
      <w:b/>
      <w:szCs w:val="20"/>
      <w:lang w:eastAsia="ar-SA"/>
    </w:rPr>
  </w:style>
  <w:style w:type="paragraph" w:customStyle="1" w:styleId="PoziomII">
    <w:name w:val="Poziom II"/>
    <w:basedOn w:val="Normalny"/>
    <w:rsid w:val="00E6362C"/>
    <w:pPr>
      <w:tabs>
        <w:tab w:val="left" w:pos="792"/>
      </w:tabs>
      <w:suppressAutoHyphens/>
      <w:spacing w:after="120" w:line="240" w:lineRule="auto"/>
      <w:ind w:left="792" w:hanging="43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II">
    <w:name w:val="Poziom III"/>
    <w:basedOn w:val="Normalny"/>
    <w:rsid w:val="00E6362C"/>
    <w:pPr>
      <w:tabs>
        <w:tab w:val="left" w:pos="1224"/>
      </w:tabs>
      <w:suppressAutoHyphens/>
      <w:spacing w:after="120" w:line="240" w:lineRule="auto"/>
      <w:ind w:left="1224" w:hanging="504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V">
    <w:name w:val="Poziom IV"/>
    <w:basedOn w:val="Normalny"/>
    <w:rsid w:val="00E6362C"/>
    <w:pPr>
      <w:tabs>
        <w:tab w:val="left" w:pos="1728"/>
      </w:tabs>
      <w:suppressAutoHyphens/>
      <w:spacing w:after="120" w:line="240" w:lineRule="auto"/>
      <w:ind w:left="1728" w:hanging="648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V">
    <w:name w:val="Poziom V"/>
    <w:basedOn w:val="Normalny"/>
    <w:rsid w:val="00E6362C"/>
    <w:pPr>
      <w:tabs>
        <w:tab w:val="left" w:pos="2232"/>
      </w:tabs>
      <w:suppressAutoHyphens/>
      <w:spacing w:after="120" w:line="240" w:lineRule="auto"/>
      <w:ind w:left="2232" w:hanging="79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abC">
    <w:name w:val="Bullet_a)b)C)"/>
    <w:basedOn w:val="Normalny"/>
    <w:rsid w:val="00E6362C"/>
    <w:pPr>
      <w:tabs>
        <w:tab w:val="left" w:pos="7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1">
    <w:name w:val="Bullet_1"/>
    <w:basedOn w:val="Normalny"/>
    <w:rsid w:val="00E6362C"/>
    <w:pPr>
      <w:tabs>
        <w:tab w:val="left" w:pos="284"/>
        <w:tab w:val="left" w:pos="360"/>
      </w:tabs>
      <w:suppressAutoHyphens/>
      <w:spacing w:before="60" w:after="60" w:line="240" w:lineRule="auto"/>
      <w:ind w:left="644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">
    <w:name w:val="Bullet *"/>
    <w:basedOn w:val="Normalny"/>
    <w:rsid w:val="00E6362C"/>
    <w:pPr>
      <w:tabs>
        <w:tab w:val="left" w:pos="720"/>
      </w:tabs>
      <w:suppressAutoHyphens/>
      <w:spacing w:before="120" w:after="120" w:line="360" w:lineRule="auto"/>
      <w:ind w:left="720" w:hanging="360"/>
      <w:jc w:val="both"/>
    </w:pPr>
    <w:rPr>
      <w:rFonts w:ascii="Arial" w:eastAsia="Times New Roman" w:hAnsi="Arial" w:cs="Arial Unicode MS"/>
      <w:sz w:val="24"/>
      <w:szCs w:val="20"/>
      <w:lang w:eastAsia="ar-SA"/>
    </w:rPr>
  </w:style>
  <w:style w:type="paragraph" w:customStyle="1" w:styleId="Prambule">
    <w:name w:val="Préambule"/>
    <w:basedOn w:val="Normalny"/>
    <w:rsid w:val="00E6362C"/>
    <w:pPr>
      <w:keepLines/>
      <w:tabs>
        <w:tab w:val="left" w:pos="709"/>
      </w:tabs>
      <w:suppressAutoHyphens/>
      <w:spacing w:before="120" w:after="120" w:line="240" w:lineRule="auto"/>
      <w:ind w:left="709" w:hanging="709"/>
      <w:jc w:val="both"/>
    </w:pPr>
    <w:rPr>
      <w:rFonts w:ascii="Arial" w:eastAsia="Times New Roman" w:hAnsi="Arial" w:cs="Arial Unicode MS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E6362C"/>
    <w:pPr>
      <w:tabs>
        <w:tab w:val="left" w:pos="2160"/>
      </w:tabs>
      <w:suppressAutoHyphens/>
      <w:spacing w:before="120" w:after="240" w:line="360" w:lineRule="auto"/>
      <w:ind w:left="900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6362C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2">
    <w:name w:val="List 2"/>
    <w:basedOn w:val="Normalny"/>
    <w:semiHidden/>
    <w:rsid w:val="00E6362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3">
    <w:name w:val="List 3"/>
    <w:basedOn w:val="Normalny"/>
    <w:semiHidden/>
    <w:rsid w:val="00E6362C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4">
    <w:name w:val="List 4"/>
    <w:basedOn w:val="Normalny"/>
    <w:semiHidden/>
    <w:rsid w:val="00E6362C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">
    <w:name w:val="List Continue"/>
    <w:basedOn w:val="Normalny"/>
    <w:semiHidden/>
    <w:rsid w:val="00E6362C"/>
    <w:pPr>
      <w:suppressAutoHyphens/>
      <w:spacing w:after="120" w:line="240" w:lineRule="auto"/>
      <w:ind w:left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2">
    <w:name w:val="List Continue 2"/>
    <w:basedOn w:val="Normalny"/>
    <w:semiHidden/>
    <w:rsid w:val="00E6362C"/>
    <w:pPr>
      <w:suppressAutoHyphens/>
      <w:spacing w:after="120" w:line="240" w:lineRule="auto"/>
      <w:ind w:left="566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xl24">
    <w:name w:val="xl24"/>
    <w:basedOn w:val="Normalny"/>
    <w:rsid w:val="00E6362C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font7">
    <w:name w:val="font7"/>
    <w:basedOn w:val="Normalny"/>
    <w:rsid w:val="00E6362C"/>
    <w:pPr>
      <w:suppressAutoHyphens/>
      <w:spacing w:before="100" w:after="100" w:line="240" w:lineRule="auto"/>
    </w:pPr>
    <w:rPr>
      <w:rFonts w:ascii="Arial" w:eastAsia="Arial Unicode MS" w:hAnsi="Arial" w:cs="Courier New"/>
      <w:color w:val="000000"/>
      <w:lang w:eastAsia="ar-SA"/>
    </w:rPr>
  </w:style>
  <w:style w:type="paragraph" w:customStyle="1" w:styleId="xl52">
    <w:name w:val="xl52"/>
    <w:basedOn w:val="Normalny"/>
    <w:rsid w:val="00E6362C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25">
    <w:name w:val="xl25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6">
    <w:name w:val="xl26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7">
    <w:name w:val="xl27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8">
    <w:name w:val="xl28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29">
    <w:name w:val="xl29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0">
    <w:name w:val="xl30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1">
    <w:name w:val="xl31"/>
    <w:basedOn w:val="Normalny"/>
    <w:rsid w:val="00E6362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2">
    <w:name w:val="xl32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sz w:val="24"/>
      <w:szCs w:val="24"/>
      <w:lang w:eastAsia="ar-SA"/>
    </w:rPr>
  </w:style>
  <w:style w:type="paragraph" w:customStyle="1" w:styleId="xl33">
    <w:name w:val="xl33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34">
    <w:name w:val="xl34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5">
    <w:name w:val="xl35"/>
    <w:basedOn w:val="Normalny"/>
    <w:rsid w:val="00E6362C"/>
    <w:pP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6">
    <w:name w:val="xl36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7">
    <w:name w:val="xl37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8">
    <w:name w:val="xl38"/>
    <w:basedOn w:val="Normalny"/>
    <w:rsid w:val="00E6362C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9">
    <w:name w:val="xl39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40">
    <w:name w:val="xl40"/>
    <w:basedOn w:val="Normalny"/>
    <w:rsid w:val="00E6362C"/>
    <w:pPr>
      <w:pBdr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1">
    <w:name w:val="xl41"/>
    <w:basedOn w:val="Normalny"/>
    <w:rsid w:val="00E6362C"/>
    <w:pP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42">
    <w:name w:val="xl42"/>
    <w:basedOn w:val="Normalny"/>
    <w:rsid w:val="00E6362C"/>
    <w:pPr>
      <w:suppressAutoHyphens/>
      <w:spacing w:before="100" w:after="100" w:line="240" w:lineRule="auto"/>
    </w:pPr>
    <w:rPr>
      <w:rFonts w:ascii="Arial Unicode MS" w:eastAsia="Arial Unicode MS" w:hAnsi="Arial Unicode MS" w:cs="Lucida Sans Unicode"/>
      <w:sz w:val="24"/>
      <w:szCs w:val="24"/>
      <w:lang w:eastAsia="ar-SA"/>
    </w:rPr>
  </w:style>
  <w:style w:type="paragraph" w:customStyle="1" w:styleId="xl43">
    <w:name w:val="xl43"/>
    <w:basedOn w:val="Normalny"/>
    <w:rsid w:val="00E6362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4">
    <w:name w:val="xl44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5">
    <w:name w:val="xl45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6">
    <w:name w:val="xl46"/>
    <w:basedOn w:val="Normalny"/>
    <w:rsid w:val="00E6362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7">
    <w:name w:val="xl47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8">
    <w:name w:val="xl48"/>
    <w:basedOn w:val="Normalny"/>
    <w:rsid w:val="00E6362C"/>
    <w:pPr>
      <w:pBdr>
        <w:lef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49">
    <w:name w:val="xl49"/>
    <w:basedOn w:val="Normalny"/>
    <w:rsid w:val="00E6362C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50">
    <w:name w:val="xl50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1">
    <w:name w:val="xl51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3">
    <w:name w:val="xl53"/>
    <w:basedOn w:val="Normalny"/>
    <w:rsid w:val="00E6362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54">
    <w:name w:val="xl54"/>
    <w:basedOn w:val="Normalny"/>
    <w:rsid w:val="00E6362C"/>
    <w:pPr>
      <w:pBdr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styleId="Zwykytekst">
    <w:name w:val="Plain Text"/>
    <w:basedOn w:val="Normalny"/>
    <w:link w:val="ZwykytekstZnak"/>
    <w:semiHidden/>
    <w:rsid w:val="00E6362C"/>
    <w:pPr>
      <w:suppressAutoHyphens/>
      <w:spacing w:after="0" w:line="240" w:lineRule="auto"/>
    </w:pPr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E6362C"/>
    <w:rPr>
      <w:rFonts w:ascii="Courier New" w:eastAsia="Times New Roman" w:hAnsi="Courier New" w:cs="Bookman Old Style"/>
      <w:sz w:val="20"/>
      <w:szCs w:val="20"/>
      <w:lang w:eastAsia="ar-SA"/>
    </w:rPr>
  </w:style>
  <w:style w:type="paragraph" w:customStyle="1" w:styleId="Tekstdugiegocytatu">
    <w:name w:val="Tekst długiego cytatu"/>
    <w:basedOn w:val="Normalny"/>
    <w:rsid w:val="00E6362C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E6362C"/>
    <w:pPr>
      <w:suppressAutoHyphens/>
      <w:spacing w:after="0" w:line="240" w:lineRule="auto"/>
      <w:jc w:val="both"/>
    </w:pPr>
    <w:rPr>
      <w:rFonts w:ascii="Times New Roman" w:eastAsia="Times New Roman" w:hAnsi="Times New Roman" w:cs="Arial Unicode MS"/>
      <w:sz w:val="24"/>
      <w:szCs w:val="24"/>
      <w:lang w:eastAsia="ar-SA"/>
    </w:rPr>
  </w:style>
  <w:style w:type="paragraph" w:customStyle="1" w:styleId="TITRE">
    <w:name w:val="TITRE"/>
    <w:basedOn w:val="Normalny"/>
    <w:next w:val="Normalny"/>
    <w:rsid w:val="00E6362C"/>
    <w:pPr>
      <w:suppressAutoHyphens/>
      <w:spacing w:before="480" w:after="480" w:line="240" w:lineRule="auto"/>
      <w:jc w:val="center"/>
    </w:pPr>
    <w:rPr>
      <w:rFonts w:ascii="Arial" w:eastAsia="Times New Roman" w:hAnsi="Arial" w:cs="Arial Unicode MS"/>
      <w:b/>
      <w:sz w:val="28"/>
      <w:szCs w:val="20"/>
      <w:lang w:eastAsia="ar-SA"/>
    </w:rPr>
  </w:style>
  <w:style w:type="paragraph" w:styleId="Spistreci5">
    <w:name w:val="toc 5"/>
    <w:basedOn w:val="Normalny"/>
    <w:next w:val="Normalny"/>
    <w:semiHidden/>
    <w:rsid w:val="00E6362C"/>
    <w:pPr>
      <w:suppressAutoHyphens/>
      <w:spacing w:after="0" w:line="240" w:lineRule="auto"/>
      <w:ind w:left="8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E6362C"/>
    <w:pPr>
      <w:suppressAutoHyphens/>
      <w:spacing w:after="0" w:line="240" w:lineRule="auto"/>
      <w:ind w:left="200"/>
    </w:pPr>
    <w:rPr>
      <w:rFonts w:ascii="Times New Roman" w:eastAsia="Times New Roman" w:hAnsi="Times New Roman" w:cs="Arial Unicode MS"/>
      <w:smallCaps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E6362C"/>
    <w:pPr>
      <w:suppressAutoHyphens/>
      <w:spacing w:before="120" w:after="120" w:line="240" w:lineRule="auto"/>
    </w:pPr>
    <w:rPr>
      <w:rFonts w:ascii="Times New Roman" w:eastAsia="Times New Roman" w:hAnsi="Times New Roman" w:cs="Arial Unicode MS"/>
      <w:b/>
      <w:caps/>
      <w:sz w:val="20"/>
      <w:szCs w:val="20"/>
      <w:lang w:eastAsia="ar-SA"/>
    </w:rPr>
  </w:style>
  <w:style w:type="paragraph" w:styleId="Spistreci3">
    <w:name w:val="toc 3"/>
    <w:basedOn w:val="Normalny"/>
    <w:next w:val="Normalny"/>
    <w:semiHidden/>
    <w:rsid w:val="00E6362C"/>
    <w:pPr>
      <w:suppressAutoHyphens/>
      <w:spacing w:after="0" w:line="240" w:lineRule="auto"/>
      <w:ind w:left="400"/>
    </w:pPr>
    <w:rPr>
      <w:rFonts w:ascii="Times New Roman" w:eastAsia="Times New Roman" w:hAnsi="Times New Roman" w:cs="Arial Unicode MS"/>
      <w:i/>
      <w:sz w:val="20"/>
      <w:szCs w:val="20"/>
      <w:lang w:eastAsia="ar-SA"/>
    </w:rPr>
  </w:style>
  <w:style w:type="paragraph" w:styleId="Spistreci4">
    <w:name w:val="toc 4"/>
    <w:basedOn w:val="Normalny"/>
    <w:next w:val="Normalny"/>
    <w:semiHidden/>
    <w:rsid w:val="00E6362C"/>
    <w:pPr>
      <w:suppressAutoHyphens/>
      <w:spacing w:after="0" w:line="240" w:lineRule="auto"/>
      <w:ind w:left="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6">
    <w:name w:val="toc 6"/>
    <w:basedOn w:val="Normalny"/>
    <w:next w:val="Normalny"/>
    <w:semiHidden/>
    <w:rsid w:val="00E6362C"/>
    <w:pPr>
      <w:suppressAutoHyphens/>
      <w:spacing w:after="0" w:line="240" w:lineRule="auto"/>
      <w:ind w:left="10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7">
    <w:name w:val="toc 7"/>
    <w:basedOn w:val="Normalny"/>
    <w:next w:val="Normalny"/>
    <w:semiHidden/>
    <w:rsid w:val="00E6362C"/>
    <w:pPr>
      <w:suppressAutoHyphens/>
      <w:spacing w:after="0" w:line="240" w:lineRule="auto"/>
      <w:ind w:left="12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8">
    <w:name w:val="toc 8"/>
    <w:basedOn w:val="Normalny"/>
    <w:next w:val="Normalny"/>
    <w:semiHidden/>
    <w:rsid w:val="00E6362C"/>
    <w:pPr>
      <w:suppressAutoHyphens/>
      <w:spacing w:after="0" w:line="240" w:lineRule="auto"/>
      <w:ind w:left="14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9">
    <w:name w:val="toc 9"/>
    <w:basedOn w:val="Normalny"/>
    <w:next w:val="Normalny"/>
    <w:semiHidden/>
    <w:rsid w:val="00E6362C"/>
    <w:pPr>
      <w:suppressAutoHyphens/>
      <w:spacing w:after="0" w:line="240" w:lineRule="auto"/>
      <w:ind w:left="1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customStyle="1" w:styleId="Spistreci10">
    <w:name w:val="Spis treści 10"/>
    <w:basedOn w:val="Indeks"/>
    <w:rsid w:val="00E6362C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E6362C"/>
    <w:pPr>
      <w:suppressLineNumbers/>
      <w:suppressAutoHyphens/>
      <w:spacing w:after="0"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E6362C"/>
    <w:pPr>
      <w:jc w:val="center"/>
    </w:pPr>
    <w:rPr>
      <w:b/>
      <w:bCs/>
      <w:i/>
      <w:iCs/>
    </w:rPr>
  </w:style>
  <w:style w:type="character" w:customStyle="1" w:styleId="tw4winTerm">
    <w:name w:val="tw4winTerm"/>
    <w:rsid w:val="00E6362C"/>
    <w:rPr>
      <w:color w:val="0000FF"/>
    </w:rPr>
  </w:style>
  <w:style w:type="paragraph" w:customStyle="1" w:styleId="Normal12pt">
    <w:name w:val="Normal + 12 pt"/>
    <w:aliases w:val="Bold,Black"/>
    <w:basedOn w:val="Normalny"/>
    <w:rsid w:val="00E6362C"/>
    <w:pPr>
      <w:pageBreakBefore/>
      <w:numPr>
        <w:ilvl w:val="1"/>
        <w:numId w:val="2"/>
      </w:numPr>
      <w:suppressAutoHyphens/>
      <w:spacing w:after="0" w:line="240" w:lineRule="auto"/>
    </w:pPr>
    <w:rPr>
      <w:rFonts w:ascii="Times New Roman" w:eastAsia="Times New Roman" w:hAnsi="Times New Roman" w:cs="Arial Unicode MS"/>
      <w:color w:val="000000"/>
      <w:sz w:val="20"/>
      <w:szCs w:val="20"/>
      <w:lang w:eastAsia="ar-SA"/>
    </w:rPr>
  </w:style>
  <w:style w:type="character" w:customStyle="1" w:styleId="Normal12ptChar">
    <w:name w:val="Normal + 12 pt Char"/>
    <w:aliases w:val="Bold Char,Black Char"/>
    <w:rsid w:val="00E6362C"/>
    <w:rPr>
      <w:rFonts w:cs="Arial Unicode MS"/>
      <w:noProof w:val="0"/>
      <w:color w:val="000000"/>
      <w:lang w:val="pl-PL" w:eastAsia="ar-SA" w:bidi="ar-SA"/>
    </w:rPr>
  </w:style>
  <w:style w:type="paragraph" w:styleId="Mapadokumentu">
    <w:name w:val="Document Map"/>
    <w:basedOn w:val="Normalny"/>
    <w:link w:val="MapadokumentuZnak"/>
    <w:semiHidden/>
    <w:rsid w:val="00E6362C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E6362C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UyteHipercze">
    <w:name w:val="FollowedHyperlink"/>
    <w:semiHidden/>
    <w:rsid w:val="00E6362C"/>
    <w:rPr>
      <w:color w:val="800080"/>
      <w:u w:val="single"/>
    </w:rPr>
  </w:style>
  <w:style w:type="paragraph" w:styleId="Legenda">
    <w:name w:val="caption"/>
    <w:basedOn w:val="Normalny"/>
    <w:next w:val="Normalny"/>
    <w:qFormat/>
    <w:rsid w:val="00E6362C"/>
    <w:pPr>
      <w:suppressAutoHyphens/>
      <w:spacing w:after="0" w:line="240" w:lineRule="auto"/>
    </w:pPr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FontStyle13">
    <w:name w:val="Font Style13"/>
    <w:uiPriority w:val="99"/>
    <w:rsid w:val="00E6362C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E6362C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E6362C"/>
    <w:rPr>
      <w:rFonts w:ascii="Arial Unicode MS" w:eastAsia="Arial Unicode MS" w:cs="Arial Unicode MS"/>
      <w:sz w:val="18"/>
      <w:szCs w:val="18"/>
    </w:rPr>
  </w:style>
  <w:style w:type="paragraph" w:customStyle="1" w:styleId="a-podst-2">
    <w:name w:val="a-podst-2"/>
    <w:basedOn w:val="Normalny"/>
    <w:rsid w:val="00E6362C"/>
    <w:pPr>
      <w:spacing w:before="60" w:after="0" w:line="36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rsid w:val="00E6362C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6362C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paragraph" w:customStyle="1" w:styleId="ust">
    <w:name w:val="ust"/>
    <w:rsid w:val="00E6362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Pogrubienie2">
    <w:name w:val="Tekst treści + Pogrubienie2"/>
    <w:rsid w:val="00E6362C"/>
    <w:rPr>
      <w:rFonts w:ascii="Arial" w:eastAsia="Courier New" w:hAnsi="Arial" w:cs="Arial"/>
      <w:b/>
      <w:bCs/>
      <w:sz w:val="20"/>
      <w:szCs w:val="20"/>
      <w:u w:val="none"/>
      <w:shd w:val="clear" w:color="auto" w:fill="FFFFFF"/>
      <w:lang w:val="pl-PL" w:eastAsia="pl-PL" w:bidi="ar-SA"/>
    </w:rPr>
  </w:style>
  <w:style w:type="character" w:customStyle="1" w:styleId="Teksttreci3">
    <w:name w:val="Tekst treści (3)_"/>
    <w:link w:val="Teksttreci30"/>
    <w:rsid w:val="00E6362C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rsid w:val="00E6362C"/>
    <w:rPr>
      <w:rFonts w:ascii="Arial" w:eastAsia="Courier New" w:hAnsi="Arial" w:cs="Arial"/>
      <w:i/>
      <w:iCs/>
      <w:noProof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6362C"/>
    <w:pPr>
      <w:widowControl w:val="0"/>
      <w:shd w:val="clear" w:color="auto" w:fill="FFFFFF"/>
      <w:spacing w:after="0"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paragraph" w:customStyle="1" w:styleId="Tekstpodstawowywcity21">
    <w:name w:val="Tekst podstawowy wcięty 21"/>
    <w:basedOn w:val="Normalny"/>
    <w:uiPriority w:val="99"/>
    <w:rsid w:val="00E6362C"/>
    <w:pPr>
      <w:suppressAutoHyphens/>
      <w:spacing w:after="0" w:line="240" w:lineRule="auto"/>
      <w:ind w:left="426"/>
    </w:pPr>
    <w:rPr>
      <w:rFonts w:ascii="Times New Roman" w:eastAsia="MS Mincho" w:hAnsi="Times New Roman" w:cs="Arial Unicode MS"/>
      <w:sz w:val="24"/>
      <w:szCs w:val="20"/>
      <w:lang w:eastAsia="ar-SA"/>
    </w:rPr>
  </w:style>
  <w:style w:type="paragraph" w:customStyle="1" w:styleId="Style4">
    <w:name w:val="Style4"/>
    <w:basedOn w:val="Normalny"/>
    <w:uiPriority w:val="99"/>
    <w:rsid w:val="00E6362C"/>
    <w:pPr>
      <w:widowControl w:val="0"/>
      <w:autoSpaceDE w:val="0"/>
      <w:autoSpaceDN w:val="0"/>
      <w:adjustRightInd w:val="0"/>
      <w:spacing w:after="0" w:line="279" w:lineRule="exact"/>
      <w:ind w:hanging="3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rsid w:val="00E6362C"/>
    <w:rPr>
      <w:rFonts w:ascii="Arial" w:hAnsi="Arial"/>
      <w:sz w:val="24"/>
    </w:rPr>
  </w:style>
  <w:style w:type="character" w:customStyle="1" w:styleId="FontStyle45">
    <w:name w:val="Font Style45"/>
    <w:rsid w:val="00E6362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ZnakZnak3">
    <w:name w:val="Znak Znak3"/>
    <w:basedOn w:val="Normalny"/>
    <w:rsid w:val="00E6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6">
    <w:name w:val="Znak Znak6"/>
    <w:basedOn w:val="Normalny"/>
    <w:rsid w:val="00E6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0">
    <w:name w:val="default"/>
    <w:basedOn w:val="Normalny"/>
    <w:rsid w:val="00E6362C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ZnakZnak31">
    <w:name w:val="Znak Znak31"/>
    <w:basedOn w:val="Normalny"/>
    <w:rsid w:val="00E6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E6362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BulletC Znak,Wyliczanie Znak,Obiekt Znak,List Paragraph Znak,normalny tekst Znak,Alpha list Znak,x. Znak,List Paragraph1 Znak,Preambuła Znak,Nagłowek 3 Znak,Wypunktowanie Znak,L1 Znak,Akapit z listą3 Znak,lp1 Znak"/>
    <w:link w:val="Akapitzlist"/>
    <w:uiPriority w:val="34"/>
    <w:qFormat/>
    <w:rsid w:val="00E6362C"/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E6362C"/>
    <w:rPr>
      <w:vertAlign w:val="superscript"/>
    </w:rPr>
  </w:style>
  <w:style w:type="table" w:customStyle="1" w:styleId="Tabela-Siatka31">
    <w:name w:val="Tabela - Siatka31"/>
    <w:basedOn w:val="Standardowy"/>
    <w:uiPriority w:val="59"/>
    <w:rsid w:val="00E636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rsid w:val="00E6362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E6362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63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1">
    <w:name w:val="Nagłówek 3 Znak1"/>
    <w:basedOn w:val="Domylnaczcionkaakapitu"/>
    <w:uiPriority w:val="9"/>
    <w:semiHidden/>
    <w:rsid w:val="00E636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6Znak1">
    <w:name w:val="Nagłówek 6 Znak1"/>
    <w:basedOn w:val="Domylnaczcionkaakapitu"/>
    <w:uiPriority w:val="9"/>
    <w:semiHidden/>
    <w:rsid w:val="00E6362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5Znak1">
    <w:name w:val="Nagłówek 5 Znak1"/>
    <w:basedOn w:val="Domylnaczcionkaakapitu"/>
    <w:uiPriority w:val="9"/>
    <w:semiHidden/>
    <w:rsid w:val="00E6362C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Normalnypunktowany">
    <w:name w:val="Normalny punktowany"/>
    <w:basedOn w:val="Akapitzlist"/>
    <w:link w:val="NormalnypunktowanyZnak"/>
    <w:qFormat/>
    <w:rsid w:val="00113A26"/>
    <w:pPr>
      <w:spacing w:before="120" w:after="120" w:line="240" w:lineRule="auto"/>
      <w:ind w:left="0"/>
      <w:contextualSpacing w:val="0"/>
      <w:jc w:val="both"/>
    </w:pPr>
    <w:rPr>
      <w:rFonts w:ascii="Arial" w:eastAsia="Times New Roman" w:hAnsi="Arial" w:cs="Times New Roman"/>
      <w:sz w:val="24"/>
      <w:lang w:eastAsia="pl-PL"/>
    </w:rPr>
  </w:style>
  <w:style w:type="character" w:customStyle="1" w:styleId="NormalnypunktowanyZnak">
    <w:name w:val="Normalny punktowany Znak"/>
    <w:basedOn w:val="Domylnaczcionkaakapitu"/>
    <w:link w:val="Normalnypunktowany"/>
    <w:rsid w:val="00113A26"/>
    <w:rPr>
      <w:rFonts w:ascii="Arial" w:eastAsia="Times New Roman" w:hAnsi="Arial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8E7B2-30A8-4C0C-AA45-A783E88CD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24</Pages>
  <Words>4438</Words>
  <Characters>26634</Characters>
  <Application>Microsoft Office Word</Application>
  <DocSecurity>0</DocSecurity>
  <Lines>221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SA</Company>
  <LinksUpToDate>false</LinksUpToDate>
  <CharactersWithSpaces>31010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Majchrzak Marta</dc:creator>
  <cp:keywords/>
  <dc:description/>
  <cp:lastModifiedBy>Demczuk Olga</cp:lastModifiedBy>
  <cp:revision>12</cp:revision>
  <dcterms:created xsi:type="dcterms:W3CDTF">2026-01-09T07:49:00Z</dcterms:created>
  <dcterms:modified xsi:type="dcterms:W3CDTF">2026-01-13T07:58:00Z</dcterms:modified>
</cp:coreProperties>
</file>